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38D027BE"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w:t>
      </w:r>
      <w:proofErr w:type="spellStart"/>
      <w:r w:rsidRPr="001A4E83">
        <w:rPr>
          <w:rFonts w:ascii="Arial" w:hAnsi="Arial" w:cs="Arial"/>
          <w:sz w:val="19"/>
          <w:szCs w:val="19"/>
        </w:rPr>
        <w:t>ym</w:t>
      </w:r>
      <w:proofErr w:type="spellEnd"/>
      <w:r w:rsidRPr="001A4E83">
        <w:rPr>
          <w:rFonts w:ascii="Arial" w:hAnsi="Arial" w:cs="Arial"/>
          <w:sz w:val="19"/>
          <w:szCs w:val="19"/>
        </w:rPr>
        <w:t xml:space="preserve">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5AF94CE9"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3E60B2">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0F92C17"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547CC3">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635504">
        <w:rPr>
          <w:sz w:val="18"/>
          <w:szCs w:val="18"/>
        </w:rPr>
        <w:t>w formie wskazanej w OPZ i dalszych postanowieniach Umowy</w:t>
      </w:r>
      <w:r w:rsidR="002811F0" w:rsidRPr="001F6CC5">
        <w:rPr>
          <w:sz w:val="18"/>
          <w:szCs w:val="18"/>
        </w:rPr>
        <w:t>.</w:t>
      </w:r>
    </w:p>
    <w:p w14:paraId="1CC290D9" w14:textId="2022CE1C"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2F2D8B7F" w14:textId="5E3DDFEB" w:rsidR="000A6865" w:rsidRPr="00B97173" w:rsidRDefault="000A600C" w:rsidP="0063532B">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014D5A63" w14:textId="77777777" w:rsidR="000A6865" w:rsidRPr="00B97173" w:rsidRDefault="000A6865" w:rsidP="000A6865">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0A6865" w:rsidRPr="00B97173" w14:paraId="19344471" w14:textId="77777777" w:rsidTr="00D85D86">
        <w:trPr>
          <w:trHeight w:val="327"/>
        </w:trPr>
        <w:tc>
          <w:tcPr>
            <w:tcW w:w="3202" w:type="dxa"/>
            <w:tcBorders>
              <w:top w:val="nil"/>
              <w:left w:val="nil"/>
              <w:bottom w:val="nil"/>
            </w:tcBorders>
          </w:tcPr>
          <w:p w14:paraId="0F9133E0" w14:textId="77777777" w:rsidR="000A6865" w:rsidRPr="00B97173" w:rsidRDefault="000A6865" w:rsidP="00D85D86">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507FDCC9"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5445EA24"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0C8365F9" w14:textId="77777777" w:rsidTr="00D85D86">
        <w:trPr>
          <w:trHeight w:val="569"/>
        </w:trPr>
        <w:tc>
          <w:tcPr>
            <w:tcW w:w="3202" w:type="dxa"/>
            <w:tcBorders>
              <w:top w:val="nil"/>
              <w:left w:val="nil"/>
              <w:bottom w:val="nil"/>
            </w:tcBorders>
          </w:tcPr>
          <w:p w14:paraId="053262F8" w14:textId="77777777" w:rsidR="000A6865" w:rsidRPr="00B97173" w:rsidRDefault="000A6865" w:rsidP="00D85D86">
            <w:pPr>
              <w:pStyle w:val="IIIPodstawowy"/>
              <w:spacing w:line="260" w:lineRule="exact"/>
              <w:ind w:right="224"/>
              <w:jc w:val="right"/>
              <w:rPr>
                <w:rFonts w:cs="Arial"/>
                <w:sz w:val="19"/>
                <w:szCs w:val="19"/>
              </w:rPr>
            </w:pPr>
            <w:r w:rsidRPr="00B97173">
              <w:rPr>
                <w:rFonts w:cs="Arial"/>
                <w:sz w:val="19"/>
                <w:szCs w:val="19"/>
              </w:rPr>
              <w:t>(słownie w złotych)</w:t>
            </w:r>
          </w:p>
        </w:tc>
        <w:tc>
          <w:tcPr>
            <w:tcW w:w="6177" w:type="dxa"/>
            <w:gridSpan w:val="5"/>
            <w:vAlign w:val="center"/>
          </w:tcPr>
          <w:p w14:paraId="790B753E"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9DD1B8" w14:textId="77777777" w:rsidR="000A6865" w:rsidRPr="00B97173" w:rsidRDefault="000A6865" w:rsidP="00D85D86">
            <w:pPr>
              <w:pStyle w:val="IIIPodstawowy"/>
              <w:spacing w:line="260" w:lineRule="exact"/>
              <w:jc w:val="center"/>
              <w:rPr>
                <w:rFonts w:cs="Arial"/>
                <w:sz w:val="19"/>
                <w:szCs w:val="19"/>
              </w:rPr>
            </w:pPr>
          </w:p>
        </w:tc>
      </w:tr>
      <w:tr w:rsidR="000A6865" w:rsidRPr="00B97173" w14:paraId="650FE815" w14:textId="77777777" w:rsidTr="00D85D86">
        <w:trPr>
          <w:gridAfter w:val="2"/>
          <w:wAfter w:w="3425" w:type="dxa"/>
          <w:trHeight w:hRule="exact" w:val="170"/>
        </w:trPr>
        <w:tc>
          <w:tcPr>
            <w:tcW w:w="3202" w:type="dxa"/>
            <w:tcBorders>
              <w:top w:val="nil"/>
              <w:left w:val="nil"/>
              <w:bottom w:val="nil"/>
              <w:right w:val="nil"/>
            </w:tcBorders>
          </w:tcPr>
          <w:p w14:paraId="27EBCB0A" w14:textId="77777777" w:rsidR="000A6865" w:rsidRPr="00B97173" w:rsidRDefault="000A6865" w:rsidP="00D85D86">
            <w:pPr>
              <w:pStyle w:val="IIIPodstawowy"/>
              <w:spacing w:line="260" w:lineRule="exact"/>
              <w:ind w:left="748"/>
              <w:jc w:val="left"/>
              <w:rPr>
                <w:rFonts w:cs="Arial"/>
                <w:sz w:val="19"/>
                <w:szCs w:val="19"/>
              </w:rPr>
            </w:pPr>
          </w:p>
        </w:tc>
        <w:tc>
          <w:tcPr>
            <w:tcW w:w="793" w:type="dxa"/>
            <w:tcBorders>
              <w:left w:val="nil"/>
              <w:right w:val="nil"/>
            </w:tcBorders>
          </w:tcPr>
          <w:p w14:paraId="1BD90059" w14:textId="77777777" w:rsidR="000A6865" w:rsidRPr="00B97173" w:rsidRDefault="000A6865" w:rsidP="00D85D86">
            <w:pPr>
              <w:pStyle w:val="IIIPodstawowy"/>
              <w:spacing w:line="260" w:lineRule="exact"/>
              <w:rPr>
                <w:rFonts w:cs="Arial"/>
                <w:sz w:val="19"/>
                <w:szCs w:val="19"/>
              </w:rPr>
            </w:pPr>
          </w:p>
        </w:tc>
        <w:tc>
          <w:tcPr>
            <w:tcW w:w="3000" w:type="dxa"/>
            <w:gridSpan w:val="3"/>
            <w:tcBorders>
              <w:left w:val="nil"/>
              <w:right w:val="nil"/>
            </w:tcBorders>
          </w:tcPr>
          <w:p w14:paraId="6EEF1545" w14:textId="77777777" w:rsidR="000A6865" w:rsidRPr="00B97173" w:rsidRDefault="000A6865" w:rsidP="00D85D86">
            <w:pPr>
              <w:pStyle w:val="IIIPodstawowy"/>
              <w:spacing w:line="260" w:lineRule="exact"/>
              <w:rPr>
                <w:rFonts w:cs="Arial"/>
                <w:sz w:val="19"/>
                <w:szCs w:val="19"/>
              </w:rPr>
            </w:pPr>
          </w:p>
        </w:tc>
      </w:tr>
      <w:tr w:rsidR="000A6865" w:rsidRPr="00B97173" w14:paraId="1DF85A89" w14:textId="77777777" w:rsidTr="00D85D86">
        <w:trPr>
          <w:trHeight w:val="462"/>
        </w:trPr>
        <w:tc>
          <w:tcPr>
            <w:tcW w:w="3202" w:type="dxa"/>
            <w:tcBorders>
              <w:top w:val="nil"/>
              <w:left w:val="nil"/>
              <w:bottom w:val="nil"/>
            </w:tcBorders>
          </w:tcPr>
          <w:p w14:paraId="2E475CC0" w14:textId="77777777" w:rsidR="000A6865" w:rsidRPr="00B97173" w:rsidRDefault="000A6865" w:rsidP="00D85D86">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02BDF38B"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C34BB0A"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52BF16A9" w14:textId="77777777" w:rsidTr="00D85D86">
        <w:trPr>
          <w:trHeight w:val="496"/>
        </w:trPr>
        <w:tc>
          <w:tcPr>
            <w:tcW w:w="3202" w:type="dxa"/>
            <w:tcBorders>
              <w:top w:val="nil"/>
              <w:left w:val="nil"/>
              <w:bottom w:val="nil"/>
            </w:tcBorders>
          </w:tcPr>
          <w:p w14:paraId="5BB5F377" w14:textId="77777777" w:rsidR="000A6865" w:rsidRPr="00B97173" w:rsidRDefault="000A6865" w:rsidP="00D85D86">
            <w:pPr>
              <w:pStyle w:val="IIIPodstawowy"/>
              <w:spacing w:line="260" w:lineRule="exact"/>
              <w:ind w:left="748" w:right="196"/>
              <w:jc w:val="right"/>
              <w:rPr>
                <w:rFonts w:cs="Arial"/>
                <w:sz w:val="19"/>
                <w:szCs w:val="19"/>
              </w:rPr>
            </w:pPr>
            <w:r w:rsidRPr="00B97173">
              <w:rPr>
                <w:rFonts w:cs="Arial"/>
                <w:sz w:val="19"/>
                <w:szCs w:val="19"/>
              </w:rPr>
              <w:t>(słownie w złotych)</w:t>
            </w:r>
          </w:p>
        </w:tc>
        <w:tc>
          <w:tcPr>
            <w:tcW w:w="6177" w:type="dxa"/>
            <w:gridSpan w:val="5"/>
            <w:vAlign w:val="center"/>
          </w:tcPr>
          <w:p w14:paraId="6E49F0D2"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25A8AB44" w14:textId="77777777" w:rsidR="000A6865" w:rsidRPr="00B97173" w:rsidRDefault="000A6865" w:rsidP="00D85D86">
            <w:pPr>
              <w:pStyle w:val="IIIPodstawowy"/>
              <w:spacing w:line="260" w:lineRule="exact"/>
              <w:jc w:val="center"/>
              <w:rPr>
                <w:rFonts w:cs="Arial"/>
                <w:sz w:val="19"/>
                <w:szCs w:val="19"/>
              </w:rPr>
            </w:pPr>
          </w:p>
        </w:tc>
      </w:tr>
      <w:tr w:rsidR="000A6865" w:rsidRPr="00B97173" w14:paraId="10A82532" w14:textId="77777777" w:rsidTr="00D85D86">
        <w:trPr>
          <w:gridAfter w:val="3"/>
          <w:wAfter w:w="4400" w:type="dxa"/>
          <w:trHeight w:val="295"/>
        </w:trPr>
        <w:tc>
          <w:tcPr>
            <w:tcW w:w="3202" w:type="dxa"/>
            <w:tcBorders>
              <w:top w:val="nil"/>
              <w:left w:val="nil"/>
              <w:bottom w:val="nil"/>
            </w:tcBorders>
          </w:tcPr>
          <w:p w14:paraId="07D52BC3" w14:textId="77777777" w:rsidR="000A6865" w:rsidRPr="00B97173" w:rsidRDefault="000A6865" w:rsidP="00D85D86">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17FC8D91"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 xml:space="preserve">   ….    %</w:t>
            </w:r>
          </w:p>
        </w:tc>
        <w:tc>
          <w:tcPr>
            <w:tcW w:w="1767" w:type="dxa"/>
            <w:tcBorders>
              <w:bottom w:val="nil"/>
              <w:right w:val="nil"/>
            </w:tcBorders>
          </w:tcPr>
          <w:p w14:paraId="4ECFB038" w14:textId="77777777" w:rsidR="000A6865" w:rsidRPr="00B97173" w:rsidRDefault="000A6865" w:rsidP="00D85D86">
            <w:pPr>
              <w:pStyle w:val="IIIPodstawowy"/>
              <w:spacing w:line="260" w:lineRule="exact"/>
              <w:rPr>
                <w:rFonts w:cs="Arial"/>
                <w:sz w:val="19"/>
                <w:szCs w:val="19"/>
              </w:rPr>
            </w:pPr>
          </w:p>
        </w:tc>
      </w:tr>
      <w:tr w:rsidR="000A6865" w:rsidRPr="00B97173" w14:paraId="0E31F7CB" w14:textId="77777777" w:rsidTr="00D85D86">
        <w:trPr>
          <w:gridAfter w:val="2"/>
          <w:wAfter w:w="3425" w:type="dxa"/>
          <w:cantSplit/>
          <w:trHeight w:hRule="exact" w:val="170"/>
        </w:trPr>
        <w:tc>
          <w:tcPr>
            <w:tcW w:w="3202" w:type="dxa"/>
            <w:tcBorders>
              <w:top w:val="nil"/>
              <w:left w:val="nil"/>
              <w:bottom w:val="nil"/>
              <w:right w:val="nil"/>
            </w:tcBorders>
          </w:tcPr>
          <w:p w14:paraId="1DA7A245" w14:textId="77777777" w:rsidR="000A6865" w:rsidRPr="00B97173" w:rsidRDefault="000A6865" w:rsidP="000A6865">
            <w:pPr>
              <w:pStyle w:val="IIIPodstawowy"/>
              <w:numPr>
                <w:ilvl w:val="0"/>
                <w:numId w:val="72"/>
              </w:numPr>
              <w:spacing w:line="260" w:lineRule="exact"/>
              <w:ind w:right="317"/>
              <w:jc w:val="left"/>
              <w:rPr>
                <w:rFonts w:cs="Arial"/>
                <w:sz w:val="19"/>
                <w:szCs w:val="19"/>
              </w:rPr>
            </w:pPr>
          </w:p>
        </w:tc>
        <w:tc>
          <w:tcPr>
            <w:tcW w:w="793" w:type="dxa"/>
            <w:tcBorders>
              <w:left w:val="nil"/>
              <w:right w:val="nil"/>
            </w:tcBorders>
          </w:tcPr>
          <w:p w14:paraId="4308DFE6" w14:textId="77777777" w:rsidR="000A6865" w:rsidRPr="00B97173" w:rsidRDefault="000A6865" w:rsidP="00D85D86">
            <w:pPr>
              <w:pStyle w:val="IIIPodstawowy"/>
              <w:spacing w:line="260" w:lineRule="exact"/>
              <w:rPr>
                <w:rFonts w:cs="Arial"/>
                <w:sz w:val="19"/>
                <w:szCs w:val="19"/>
              </w:rPr>
            </w:pPr>
          </w:p>
        </w:tc>
        <w:tc>
          <w:tcPr>
            <w:tcW w:w="3000" w:type="dxa"/>
            <w:gridSpan w:val="3"/>
            <w:tcBorders>
              <w:top w:val="nil"/>
              <w:left w:val="nil"/>
              <w:right w:val="nil"/>
            </w:tcBorders>
          </w:tcPr>
          <w:p w14:paraId="46824230" w14:textId="77777777" w:rsidR="000A6865" w:rsidRPr="00B97173" w:rsidRDefault="000A6865" w:rsidP="00D85D86">
            <w:pPr>
              <w:pStyle w:val="IIIPodstawowy"/>
              <w:spacing w:line="260" w:lineRule="exact"/>
              <w:rPr>
                <w:rFonts w:cs="Arial"/>
                <w:sz w:val="19"/>
                <w:szCs w:val="19"/>
              </w:rPr>
            </w:pPr>
          </w:p>
        </w:tc>
      </w:tr>
      <w:tr w:rsidR="000A6865" w:rsidRPr="00B97173" w14:paraId="2292C03F" w14:textId="77777777" w:rsidTr="00D85D86">
        <w:trPr>
          <w:trHeight w:val="471"/>
        </w:trPr>
        <w:tc>
          <w:tcPr>
            <w:tcW w:w="3202" w:type="dxa"/>
            <w:tcBorders>
              <w:top w:val="nil"/>
              <w:left w:val="nil"/>
              <w:bottom w:val="nil"/>
            </w:tcBorders>
          </w:tcPr>
          <w:p w14:paraId="2DFBDDBF" w14:textId="77777777" w:rsidR="000A6865" w:rsidRPr="00B97173" w:rsidRDefault="000A6865" w:rsidP="00D85D86">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276A84D"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0D23697E"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5D544A69" w14:textId="77777777" w:rsidTr="00D85D86">
        <w:trPr>
          <w:trHeight w:val="665"/>
        </w:trPr>
        <w:tc>
          <w:tcPr>
            <w:tcW w:w="3202" w:type="dxa"/>
            <w:tcBorders>
              <w:top w:val="nil"/>
              <w:left w:val="nil"/>
              <w:bottom w:val="nil"/>
            </w:tcBorders>
          </w:tcPr>
          <w:p w14:paraId="72E5F093" w14:textId="77777777" w:rsidR="000A6865" w:rsidRPr="00B97173" w:rsidRDefault="000A6865" w:rsidP="00D85D86">
            <w:pPr>
              <w:pStyle w:val="IIIPodstawowy"/>
              <w:spacing w:line="260" w:lineRule="exact"/>
              <w:ind w:left="748" w:right="210"/>
              <w:jc w:val="right"/>
              <w:rPr>
                <w:rFonts w:cs="Arial"/>
                <w:sz w:val="19"/>
                <w:szCs w:val="19"/>
              </w:rPr>
            </w:pPr>
            <w:r w:rsidRPr="00B97173">
              <w:rPr>
                <w:rFonts w:cs="Arial"/>
                <w:sz w:val="19"/>
                <w:szCs w:val="19"/>
              </w:rPr>
              <w:t>(słownie w złotych)</w:t>
            </w:r>
          </w:p>
        </w:tc>
        <w:tc>
          <w:tcPr>
            <w:tcW w:w="6177" w:type="dxa"/>
            <w:gridSpan w:val="5"/>
            <w:vAlign w:val="center"/>
          </w:tcPr>
          <w:p w14:paraId="7A4B2060"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2F25EF26" w14:textId="77777777" w:rsidR="000A6865" w:rsidRPr="00B97173" w:rsidRDefault="000A6865" w:rsidP="00D85D86">
            <w:pPr>
              <w:pStyle w:val="IIIPodstawowy"/>
              <w:spacing w:line="260" w:lineRule="exact"/>
              <w:jc w:val="center"/>
              <w:rPr>
                <w:rFonts w:cs="Arial"/>
                <w:sz w:val="19"/>
                <w:szCs w:val="19"/>
              </w:rPr>
            </w:pPr>
          </w:p>
        </w:tc>
      </w:tr>
    </w:tbl>
    <w:p w14:paraId="6E45C324" w14:textId="33E8BE44" w:rsidR="000A6865" w:rsidRPr="00B97173" w:rsidRDefault="000A6865" w:rsidP="0063532B">
      <w:pPr>
        <w:pStyle w:val="IIIPodstawowy"/>
        <w:spacing w:line="260" w:lineRule="exact"/>
        <w:ind w:left="-126"/>
        <w:rPr>
          <w:rFonts w:cs="Arial"/>
          <w:sz w:val="19"/>
          <w:szCs w:val="19"/>
        </w:rPr>
      </w:pPr>
      <w:r w:rsidRPr="00B97173">
        <w:rPr>
          <w:rFonts w:cs="Arial"/>
          <w:sz w:val="19"/>
          <w:szCs w:val="19"/>
        </w:rPr>
        <w:t>Wysokość należnego Wykonawcy wynagrodzenia</w:t>
      </w:r>
      <w:r w:rsidR="00547CC3">
        <w:rPr>
          <w:rFonts w:cs="Arial"/>
          <w:sz w:val="19"/>
          <w:szCs w:val="19"/>
        </w:rPr>
        <w:t xml:space="preserve"> brutto</w:t>
      </w:r>
      <w:r w:rsidRPr="00B97173">
        <w:rPr>
          <w:rFonts w:cs="Arial"/>
          <w:sz w:val="19"/>
          <w:szCs w:val="19"/>
        </w:rPr>
        <w:t>, o którym mowa w </w:t>
      </w:r>
      <w:proofErr w:type="spellStart"/>
      <w:r>
        <w:rPr>
          <w:rFonts w:cs="Arial"/>
          <w:sz w:val="19"/>
          <w:szCs w:val="19"/>
        </w:rPr>
        <w:t>p</w:t>
      </w:r>
      <w:r w:rsidRPr="00B97173">
        <w:rPr>
          <w:rFonts w:cs="Arial"/>
          <w:sz w:val="19"/>
          <w:szCs w:val="19"/>
        </w:rPr>
        <w:t>pkt</w:t>
      </w:r>
      <w:proofErr w:type="spellEnd"/>
      <w:r w:rsidRPr="00B97173">
        <w:rPr>
          <w:rFonts w:cs="Arial"/>
          <w:sz w:val="19"/>
          <w:szCs w:val="19"/>
        </w:rPr>
        <w:t xml:space="preserve"> 3) </w:t>
      </w:r>
      <w:r w:rsidRPr="0063532B">
        <w:rPr>
          <w:rFonts w:cs="Arial"/>
          <w:sz w:val="19"/>
          <w:szCs w:val="19"/>
        </w:rPr>
        <w:t>powyżej</w:t>
      </w:r>
      <w:r w:rsidRPr="00B97173">
        <w:rPr>
          <w:rFonts w:cs="Arial"/>
          <w:sz w:val="19"/>
          <w:szCs w:val="19"/>
        </w:rPr>
        <w:t xml:space="preserve">, ulegnie zmianie w przypadku </w:t>
      </w:r>
      <w:r w:rsidRPr="00B97173">
        <w:rPr>
          <w:rFonts w:cs="Arial"/>
          <w:sz w:val="19"/>
          <w:szCs w:val="19"/>
        </w:rPr>
        <w:lastRenderedPageBreak/>
        <w:t xml:space="preserve">zmiany stawki podatku VAT. Powyższe nie stanowi zmiany Umowy. </w:t>
      </w:r>
      <w:r w:rsidRPr="00B97173">
        <w:rPr>
          <w:sz w:val="19"/>
        </w:rPr>
        <w:t>Szczegółowe zasady płatności wynagrodzenia określa §</w:t>
      </w:r>
      <w:r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000000"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w:t>
      </w:r>
      <w:proofErr w:type="spellStart"/>
      <w:r w:rsidRPr="00787C96">
        <w:rPr>
          <w:sz w:val="19"/>
          <w:szCs w:val="19"/>
        </w:rPr>
        <w:t>t</w:t>
      </w:r>
      <w:r>
        <w:rPr>
          <w:sz w:val="19"/>
          <w:szCs w:val="19"/>
        </w:rPr>
        <w:t>.</w:t>
      </w:r>
      <w:r w:rsidR="00943A68">
        <w:rPr>
          <w:sz w:val="19"/>
          <w:szCs w:val="19"/>
        </w:rPr>
        <w:t>j</w:t>
      </w:r>
      <w:proofErr w:type="spellEnd"/>
      <w:r w:rsidR="00943A68">
        <w:rPr>
          <w:sz w:val="19"/>
          <w:szCs w:val="19"/>
        </w:rPr>
        <w:t>. Dz.U. 2023</w:t>
      </w:r>
      <w:r w:rsidR="0072305D">
        <w:rPr>
          <w:sz w:val="19"/>
          <w:szCs w:val="19"/>
        </w:rPr>
        <w:t>,</w:t>
      </w:r>
      <w:r w:rsidR="00943A68">
        <w:rPr>
          <w:sz w:val="19"/>
          <w:szCs w:val="19"/>
        </w:rPr>
        <w:t xml:space="preserve"> poz. 1790, z </w:t>
      </w:r>
      <w:proofErr w:type="spellStart"/>
      <w:r w:rsidR="00943A68">
        <w:rPr>
          <w:sz w:val="19"/>
          <w:szCs w:val="19"/>
        </w:rPr>
        <w:t>późn</w:t>
      </w:r>
      <w:proofErr w:type="spellEnd"/>
      <w:r w:rsidR="00943A68">
        <w:rPr>
          <w:sz w:val="19"/>
          <w:szCs w:val="19"/>
        </w:rPr>
        <w:t>.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25BBD91" w:rsidR="006D78D1"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000000"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000000"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2E77C630"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1"/>
                  <w14:checkedState w14:val="2612" w14:font="MS Gothic"/>
                  <w14:uncheckedState w14:val="2610" w14:font="MS Gothic"/>
                </w14:checkbox>
              </w:sdtPr>
              <w:sdtContent>
                <w:r w:rsidR="00547CC3">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59486B" w:rsidRDefault="000F2C94" w:rsidP="000F2C94">
            <w:pPr>
              <w:pStyle w:val="IIUstp"/>
              <w:numPr>
                <w:ilvl w:val="0"/>
                <w:numId w:val="0"/>
              </w:numPr>
              <w:spacing w:after="0"/>
              <w:ind w:left="159" w:right="34" w:firstLine="13"/>
              <w:contextualSpacing w:val="0"/>
              <w:rPr>
                <w:i/>
                <w:strike/>
                <w:sz w:val="12"/>
                <w:szCs w:val="16"/>
              </w:rPr>
            </w:pPr>
            <w:r w:rsidRPr="0059486B">
              <w:rPr>
                <w:i/>
                <w:strike/>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59486B" w:rsidRDefault="000F2C94" w:rsidP="00BF3DF8">
            <w:pPr>
              <w:pStyle w:val="IIUstp"/>
              <w:numPr>
                <w:ilvl w:val="0"/>
                <w:numId w:val="0"/>
              </w:numPr>
              <w:spacing w:after="0"/>
              <w:ind w:left="159" w:right="35" w:firstLine="20"/>
              <w:contextualSpacing w:val="0"/>
              <w:rPr>
                <w:strike/>
                <w:sz w:val="19"/>
                <w:szCs w:val="19"/>
              </w:rPr>
            </w:pPr>
            <w:r w:rsidRPr="0059486B">
              <w:rPr>
                <w:strike/>
                <w:sz w:val="19"/>
                <w:szCs w:val="19"/>
              </w:rPr>
              <w:t>W przypadku zaznaczenia „TAK” – do zasad realizacji Umowy zastosowanie ma</w:t>
            </w:r>
            <w:r w:rsidR="005F6B01" w:rsidRPr="0059486B">
              <w:rPr>
                <w:strike/>
                <w:sz w:val="19"/>
                <w:szCs w:val="19"/>
              </w:rPr>
              <w:t xml:space="preserve"> § 7a OWU i</w:t>
            </w:r>
            <w:r w:rsidRPr="0059486B">
              <w:rPr>
                <w:strike/>
                <w:sz w:val="19"/>
                <w:szCs w:val="19"/>
              </w:rPr>
              <w:t xml:space="preserve"> Załącznik </w:t>
            </w:r>
            <w:r w:rsidRPr="0059486B">
              <w:rPr>
                <w:strike/>
                <w:sz w:val="19"/>
                <w:szCs w:val="19"/>
              </w:rPr>
              <w:br/>
              <w:t xml:space="preserve">nr </w:t>
            </w:r>
            <w:r w:rsidR="00BF3DF8" w:rsidRPr="0059486B">
              <w:rPr>
                <w:strike/>
                <w:sz w:val="19"/>
                <w:szCs w:val="19"/>
              </w:rPr>
              <w:t>7</w:t>
            </w:r>
            <w:r w:rsidRPr="0059486B">
              <w:rPr>
                <w:strike/>
                <w:sz w:val="19"/>
                <w:szCs w:val="19"/>
              </w:rPr>
              <w:t xml:space="preserve"> do Umowy, a Wykonawca zobowiązuje się do udzielania, na każde pisemne żądanie Zamawiającego, dodatkowych wyjaśnień, informacji, zgodnie z zasadami opisanymi w </w:t>
            </w:r>
            <w:r w:rsidR="005F6B01" w:rsidRPr="0059486B">
              <w:rPr>
                <w:strike/>
                <w:sz w:val="19"/>
                <w:szCs w:val="19"/>
              </w:rPr>
              <w:t xml:space="preserve">§ 7a OWU i w </w:t>
            </w:r>
            <w:r w:rsidRPr="0059486B">
              <w:rPr>
                <w:strike/>
                <w:sz w:val="19"/>
                <w:szCs w:val="19"/>
              </w:rPr>
              <w:t>Załączniku</w:t>
            </w:r>
            <w:r w:rsidR="005F6B01" w:rsidRPr="0059486B">
              <w:rPr>
                <w:strike/>
                <w:sz w:val="19"/>
                <w:szCs w:val="19"/>
              </w:rPr>
              <w:t xml:space="preserve"> nr </w:t>
            </w:r>
            <w:r w:rsidR="00BF3DF8" w:rsidRPr="0059486B">
              <w:rPr>
                <w:strike/>
                <w:sz w:val="19"/>
                <w:szCs w:val="19"/>
              </w:rPr>
              <w:t>7</w:t>
            </w:r>
            <w:r w:rsidR="005F6B01" w:rsidRPr="0059486B">
              <w:rPr>
                <w:strike/>
                <w:sz w:val="19"/>
                <w:szCs w:val="19"/>
              </w:rPr>
              <w:t xml:space="preserve"> do Umowy</w:t>
            </w:r>
            <w:r w:rsidRPr="0059486B">
              <w:rPr>
                <w:strike/>
                <w:sz w:val="19"/>
                <w:szCs w:val="19"/>
              </w:rPr>
              <w:t>.</w:t>
            </w:r>
          </w:p>
        </w:tc>
        <w:tc>
          <w:tcPr>
            <w:tcW w:w="1554" w:type="dxa"/>
            <w:tcBorders>
              <w:top w:val="dashed" w:sz="4" w:space="0" w:color="auto"/>
              <w:left w:val="nil"/>
            </w:tcBorders>
            <w:vAlign w:val="center"/>
          </w:tcPr>
          <w:p w14:paraId="207632EF" w14:textId="7C0C6F78" w:rsidR="000F2C94" w:rsidRPr="0059486B" w:rsidRDefault="000F2C94" w:rsidP="000F2C94">
            <w:pPr>
              <w:pStyle w:val="IIUstp"/>
              <w:numPr>
                <w:ilvl w:val="0"/>
                <w:numId w:val="0"/>
              </w:numPr>
              <w:spacing w:after="0"/>
              <w:ind w:left="159" w:right="272" w:firstLine="11"/>
              <w:contextualSpacing w:val="0"/>
              <w:rPr>
                <w:strike/>
                <w:szCs w:val="19"/>
              </w:rPr>
            </w:pPr>
            <w:r w:rsidRPr="0059486B">
              <w:rPr>
                <w:strike/>
                <w:szCs w:val="19"/>
              </w:rPr>
              <w:t>TAK</w:t>
            </w:r>
            <w:r w:rsidRPr="0059486B">
              <w:rPr>
                <w:strike/>
                <w:szCs w:val="19"/>
              </w:rPr>
              <w:tab/>
            </w:r>
            <w:sdt>
              <w:sdtPr>
                <w:rPr>
                  <w:strike/>
                  <w:szCs w:val="19"/>
                </w:rPr>
                <w:id w:val="109246913"/>
                <w14:checkbox>
                  <w14:checked w14:val="0"/>
                  <w14:checkedState w14:val="2612" w14:font="MS Gothic"/>
                  <w14:uncheckedState w14:val="2610" w14:font="MS Gothic"/>
                </w14:checkbox>
              </w:sdtPr>
              <w:sdtContent>
                <w:r w:rsidRPr="0059486B">
                  <w:rPr>
                    <w:rFonts w:ascii="MS Gothic" w:eastAsia="MS Gothic" w:hAnsi="MS Gothic"/>
                    <w:strike/>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 xml:space="preserve">realizacja czynności planu </w:t>
      </w:r>
      <w:proofErr w:type="spellStart"/>
      <w:r w:rsidRPr="00692E29">
        <w:rPr>
          <w:sz w:val="19"/>
          <w:szCs w:val="19"/>
        </w:rPr>
        <w:t>wyłączeń</w:t>
      </w:r>
      <w:proofErr w:type="spellEnd"/>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 xml:space="preserve">obowiązującą Instrukcją organizacji bezpiecznej pracy przy urządzeniach elektroenergetycznych PGE Dystrybucja S.A. Przy organizacji przez Wykonawcę </w:t>
      </w:r>
      <w:proofErr w:type="spellStart"/>
      <w:r w:rsidRPr="00692E29">
        <w:rPr>
          <w:sz w:val="19"/>
          <w:szCs w:val="19"/>
        </w:rPr>
        <w:t>samodopuszczeń</w:t>
      </w:r>
      <w:proofErr w:type="spellEnd"/>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648238DA"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 xml:space="preserve">Oddział </w:t>
      </w:r>
      <w:r w:rsidR="00F12CC1">
        <w:rPr>
          <w:sz w:val="19"/>
          <w:szCs w:val="19"/>
          <w:bdr w:val="single" w:sz="4" w:space="0" w:color="auto"/>
        </w:rPr>
        <w:t>Łódź</w:t>
      </w:r>
      <w:r w:rsidR="00F12CC1" w:rsidRPr="00871EED">
        <w:rPr>
          <w:sz w:val="19"/>
          <w:szCs w:val="19"/>
        </w:rPr>
        <w:t xml:space="preserve"> </w:t>
      </w:r>
      <w:r w:rsidR="00A92DA6" w:rsidRPr="00871EED">
        <w:rPr>
          <w:sz w:val="19"/>
          <w:szCs w:val="19"/>
        </w:rPr>
        <w:t>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33D7811C"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00547CC3">
        <w:rPr>
          <w:sz w:val="19"/>
          <w:szCs w:val="19"/>
          <w:bdr w:val="single" w:sz="4" w:space="0" w:color="auto"/>
        </w:rPr>
        <w:t>Magazynu RE</w:t>
      </w:r>
      <w:r w:rsidR="00547CC3"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4D8F21C9" w:rsidR="00FD7C75" w:rsidRDefault="00F12CC1" w:rsidP="00B90BC5">
            <w:pPr>
              <w:pStyle w:val="IIIPodstawowy"/>
              <w:spacing w:after="0" w:line="260" w:lineRule="exact"/>
              <w:rPr>
                <w:rFonts w:cs="Arial"/>
                <w:sz w:val="19"/>
                <w:szCs w:val="19"/>
              </w:rPr>
            </w:pPr>
            <w:r>
              <w:rPr>
                <w:rFonts w:cs="Arial"/>
                <w:sz w:val="19"/>
                <w:szCs w:val="19"/>
              </w:rPr>
              <w:t>1) W zakresie prac polegających na:</w:t>
            </w:r>
          </w:p>
          <w:p w14:paraId="1D6E5DDA" w14:textId="643DBC35" w:rsidR="00F12CC1" w:rsidRDefault="00F12CC1" w:rsidP="0059486B">
            <w:pPr>
              <w:pStyle w:val="IIIPodstawowy"/>
              <w:numPr>
                <w:ilvl w:val="0"/>
                <w:numId w:val="73"/>
              </w:numPr>
              <w:spacing w:after="0" w:line="260" w:lineRule="exact"/>
              <w:rPr>
                <w:rFonts w:cs="Arial"/>
                <w:sz w:val="19"/>
                <w:szCs w:val="19"/>
              </w:rPr>
            </w:pPr>
            <w:r>
              <w:rPr>
                <w:rFonts w:cs="Arial"/>
                <w:sz w:val="19"/>
                <w:szCs w:val="19"/>
              </w:rPr>
              <w:t xml:space="preserve">wymianie </w:t>
            </w:r>
            <w:r w:rsidRPr="0063532B">
              <w:rPr>
                <w:rFonts w:cs="Arial"/>
                <w:sz w:val="19"/>
                <w:szCs w:val="19"/>
              </w:rPr>
              <w:t>szafek</w:t>
            </w:r>
            <w:r w:rsidR="007F5B36">
              <w:rPr>
                <w:rFonts w:cs="Arial"/>
                <w:sz w:val="19"/>
                <w:szCs w:val="19"/>
              </w:rPr>
              <w:t xml:space="preserve"> rozdzielczych</w:t>
            </w:r>
            <w:r>
              <w:rPr>
                <w:rFonts w:cs="Arial"/>
                <w:sz w:val="19"/>
                <w:szCs w:val="19"/>
              </w:rPr>
              <w:t xml:space="preserve"> na nowe w obrębie istniejącego obiektu,</w:t>
            </w:r>
          </w:p>
          <w:p w14:paraId="51D083E0" w14:textId="73D0EBBE" w:rsidR="00F12CC1" w:rsidRDefault="00F12CC1" w:rsidP="0059486B">
            <w:pPr>
              <w:pStyle w:val="IIIPodstawowy"/>
              <w:numPr>
                <w:ilvl w:val="0"/>
                <w:numId w:val="73"/>
              </w:numPr>
              <w:spacing w:after="0" w:line="260" w:lineRule="exact"/>
              <w:rPr>
                <w:rFonts w:cs="Arial"/>
                <w:sz w:val="19"/>
                <w:szCs w:val="19"/>
              </w:rPr>
            </w:pPr>
            <w:r>
              <w:rPr>
                <w:rFonts w:cs="Arial"/>
                <w:sz w:val="19"/>
                <w:szCs w:val="19"/>
              </w:rPr>
              <w:t xml:space="preserve">wymianie rozdzielnic </w:t>
            </w:r>
            <w:proofErr w:type="spellStart"/>
            <w:r>
              <w:rPr>
                <w:rFonts w:cs="Arial"/>
                <w:sz w:val="19"/>
                <w:szCs w:val="19"/>
              </w:rPr>
              <w:t>nN</w:t>
            </w:r>
            <w:proofErr w:type="spellEnd"/>
            <w:r>
              <w:rPr>
                <w:rFonts w:cs="Arial"/>
                <w:sz w:val="19"/>
                <w:szCs w:val="19"/>
              </w:rPr>
              <w:t xml:space="preserve"> wewnątrz stacji transformatorowych (wnętrzowych, budynkowych),</w:t>
            </w:r>
          </w:p>
          <w:p w14:paraId="30F0CC2A" w14:textId="081AEE5A" w:rsidR="00F12CC1" w:rsidRDefault="00F12CC1" w:rsidP="0059486B">
            <w:pPr>
              <w:pStyle w:val="IIIPodstawowy"/>
              <w:numPr>
                <w:ilvl w:val="0"/>
                <w:numId w:val="73"/>
              </w:numPr>
              <w:spacing w:after="0" w:line="260" w:lineRule="exact"/>
              <w:rPr>
                <w:rFonts w:cs="Arial"/>
                <w:sz w:val="19"/>
                <w:szCs w:val="19"/>
              </w:rPr>
            </w:pPr>
            <w:r>
              <w:rPr>
                <w:rFonts w:cs="Arial"/>
                <w:sz w:val="19"/>
                <w:szCs w:val="19"/>
              </w:rPr>
              <w:t xml:space="preserve">wymianie </w:t>
            </w:r>
            <w:proofErr w:type="spellStart"/>
            <w:r>
              <w:rPr>
                <w:rFonts w:cs="Arial"/>
                <w:sz w:val="19"/>
                <w:szCs w:val="19"/>
              </w:rPr>
              <w:t>reklozerów</w:t>
            </w:r>
            <w:proofErr w:type="spellEnd"/>
            <w:r>
              <w:rPr>
                <w:rFonts w:cs="Arial"/>
                <w:sz w:val="19"/>
                <w:szCs w:val="19"/>
              </w:rPr>
              <w:t xml:space="preserve"> w obrębie istniejącego obiektu,</w:t>
            </w:r>
          </w:p>
          <w:p w14:paraId="36FE59C0" w14:textId="15DACCB6" w:rsidR="00F12CC1" w:rsidRPr="002B33D6" w:rsidRDefault="00F12CC1" w:rsidP="00922796">
            <w:pPr>
              <w:pStyle w:val="IIIPodstawowy"/>
              <w:spacing w:after="0" w:line="260" w:lineRule="exact"/>
              <w:rPr>
                <w:rFonts w:cs="Arial"/>
                <w:sz w:val="19"/>
                <w:szCs w:val="19"/>
              </w:rPr>
            </w:pPr>
            <w:r>
              <w:rPr>
                <w:rFonts w:cs="Arial"/>
                <w:sz w:val="19"/>
                <w:szCs w:val="19"/>
              </w:rPr>
              <w:t xml:space="preserve">- Wykonawca nie jest zobowiązany do zinwentaryzowania geodezyjnego przeprowadzonych w ww. zakresie prac, chyba że na skutek </w:t>
            </w:r>
            <w:ins w:id="1" w:author="Kozyra Małgorzata [PGE S.A.]" w:date="2025-05-07T10:42:00Z">
              <w:r w:rsidR="00887296">
                <w:rPr>
                  <w:rFonts w:cs="Arial"/>
                  <w:sz w:val="19"/>
                  <w:szCs w:val="19"/>
                </w:rPr>
                <w:t xml:space="preserve">wykonanych </w:t>
              </w:r>
            </w:ins>
            <w:r>
              <w:rPr>
                <w:rFonts w:cs="Arial"/>
                <w:sz w:val="19"/>
                <w:szCs w:val="19"/>
              </w:rPr>
              <w:t xml:space="preserve">prac zmianie uległ obszar oddziaływania obiektu.  </w:t>
            </w: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Pr="00441A07" w:rsidRDefault="00051B94" w:rsidP="00BE191C">
      <w:pPr>
        <w:spacing w:before="120" w:after="120"/>
        <w:ind w:left="-425"/>
        <w:jc w:val="center"/>
        <w:rPr>
          <w:rFonts w:ascii="Arial" w:hAnsi="Arial" w:cs="Arial"/>
          <w:b/>
          <w:sz w:val="19"/>
          <w:szCs w:val="19"/>
        </w:rPr>
      </w:pPr>
      <w:r w:rsidRPr="00441A07">
        <w:rPr>
          <w:rFonts w:ascii="Arial" w:hAnsi="Arial" w:cs="Arial"/>
          <w:b/>
          <w:sz w:val="19"/>
          <w:szCs w:val="19"/>
        </w:rPr>
        <w:t>§ 7 KARY UMOWNE</w:t>
      </w:r>
    </w:p>
    <w:p w14:paraId="74A9A946" w14:textId="46FB51E7" w:rsidR="00051B94" w:rsidRPr="00441A07" w:rsidRDefault="00051B94" w:rsidP="002221B4">
      <w:pPr>
        <w:pStyle w:val="Styl2"/>
        <w:widowControl/>
        <w:numPr>
          <w:ilvl w:val="0"/>
          <w:numId w:val="21"/>
        </w:numPr>
        <w:spacing w:after="0" w:line="240" w:lineRule="auto"/>
        <w:ind w:left="294" w:hanging="238"/>
        <w:contextualSpacing w:val="0"/>
        <w:rPr>
          <w:szCs w:val="18"/>
        </w:rPr>
      </w:pPr>
      <w:r w:rsidRPr="00441A07">
        <w:rPr>
          <w:szCs w:val="18"/>
        </w:rPr>
        <w:t xml:space="preserve">Zamawiający jest uprawniony do naliczenia Wykonawcy </w:t>
      </w:r>
      <w:r w:rsidR="00D539F0" w:rsidRPr="00441A07">
        <w:rPr>
          <w:szCs w:val="18"/>
        </w:rPr>
        <w:t xml:space="preserve">następujących </w:t>
      </w:r>
      <w:r w:rsidRPr="00441A07">
        <w:rPr>
          <w:szCs w:val="18"/>
        </w:rPr>
        <w:t>kar umownych:</w:t>
      </w:r>
    </w:p>
    <w:p w14:paraId="2BCFDF43" w14:textId="71FA174F"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razie zwłoki w wykonaniu Umowy – w wysokości </w:t>
      </w:r>
      <w:r w:rsidR="00F12CC1" w:rsidRPr="00441A07">
        <w:rPr>
          <w:szCs w:val="18"/>
        </w:rPr>
        <w:t>0,</w:t>
      </w:r>
      <w:r w:rsidR="00922796" w:rsidRPr="00441A07">
        <w:rPr>
          <w:szCs w:val="18"/>
        </w:rPr>
        <w:t>25</w:t>
      </w:r>
      <w:r w:rsidR="00F12CC1" w:rsidRPr="00441A07">
        <w:rPr>
          <w:szCs w:val="18"/>
        </w:rPr>
        <w:t xml:space="preserve"> </w:t>
      </w:r>
      <w:r w:rsidRPr="00441A07">
        <w:rPr>
          <w:szCs w:val="18"/>
        </w:rPr>
        <w:t>% wynagrodzenia umownego netto określonego w §</w:t>
      </w:r>
      <w:r w:rsidR="00D539F0" w:rsidRPr="00441A07">
        <w:rPr>
          <w:szCs w:val="18"/>
        </w:rPr>
        <w:t xml:space="preserve"> </w:t>
      </w:r>
      <w:r w:rsidR="00BF3DF8" w:rsidRPr="00441A07">
        <w:rPr>
          <w:szCs w:val="18"/>
        </w:rPr>
        <w:t>3 ust. 1 pkt 1) Umowy</w:t>
      </w:r>
      <w:r w:rsidRPr="00441A07">
        <w:rPr>
          <w:szCs w:val="18"/>
        </w:rPr>
        <w:t xml:space="preserve"> za każdy dzień </w:t>
      </w:r>
      <w:r w:rsidR="00D539F0" w:rsidRPr="00441A07">
        <w:rPr>
          <w:szCs w:val="18"/>
        </w:rPr>
        <w:t>zwłoki w stosunku do terminów</w:t>
      </w:r>
      <w:r w:rsidRPr="00441A07">
        <w:rPr>
          <w:szCs w:val="18"/>
        </w:rPr>
        <w:t xml:space="preserve"> realizacji </w:t>
      </w:r>
      <w:r w:rsidR="00BF3DF8" w:rsidRPr="00441A07">
        <w:rPr>
          <w:szCs w:val="18"/>
        </w:rPr>
        <w:t xml:space="preserve">przedmiotu Umowy </w:t>
      </w:r>
      <w:r w:rsidR="00D539F0" w:rsidRPr="00441A07">
        <w:rPr>
          <w:szCs w:val="18"/>
        </w:rPr>
        <w:t>określonych</w:t>
      </w:r>
      <w:r w:rsidRPr="00441A07">
        <w:rPr>
          <w:szCs w:val="18"/>
        </w:rPr>
        <w:t xml:space="preserve"> w §</w:t>
      </w:r>
      <w:r w:rsidR="00D539F0" w:rsidRPr="00441A07">
        <w:rPr>
          <w:szCs w:val="18"/>
        </w:rPr>
        <w:t xml:space="preserve"> </w:t>
      </w:r>
      <w:r w:rsidRPr="00441A07">
        <w:rPr>
          <w:szCs w:val="18"/>
        </w:rPr>
        <w:t>2 ust. 1 Umowy</w:t>
      </w:r>
      <w:r w:rsidR="001C4CAF" w:rsidRPr="00441A07">
        <w:rPr>
          <w:szCs w:val="18"/>
        </w:rPr>
        <w:t xml:space="preserve">. </w:t>
      </w:r>
      <w:r w:rsidR="001C4CAF" w:rsidRPr="00441A07">
        <w:rPr>
          <w:sz w:val="19"/>
          <w:szCs w:val="19"/>
        </w:rPr>
        <w:t xml:space="preserve">Wysokość powyższej kary umownej nie może przekroczyć </w:t>
      </w:r>
      <w:r w:rsidR="00922796" w:rsidRPr="00441A07">
        <w:rPr>
          <w:sz w:val="19"/>
          <w:szCs w:val="19"/>
        </w:rPr>
        <w:t xml:space="preserve">20 </w:t>
      </w:r>
      <w:r w:rsidR="001C4CAF" w:rsidRPr="00441A07">
        <w:rPr>
          <w:sz w:val="19"/>
          <w:szCs w:val="19"/>
        </w:rPr>
        <w:t>% wynagrodzenia umownego netto określonego w § 3 ust. 1 pkt 1) Umowy.</w:t>
      </w:r>
    </w:p>
    <w:p w14:paraId="60B4D87E" w14:textId="67EF2F1A" w:rsidR="00051B94" w:rsidRPr="00441A07" w:rsidRDefault="00051B94" w:rsidP="002221B4">
      <w:pPr>
        <w:pStyle w:val="Styl2"/>
        <w:widowControl/>
        <w:numPr>
          <w:ilvl w:val="1"/>
          <w:numId w:val="17"/>
        </w:numPr>
        <w:spacing w:after="0" w:line="240" w:lineRule="auto"/>
        <w:ind w:left="567" w:hanging="283"/>
        <w:contextualSpacing w:val="0"/>
        <w:rPr>
          <w:szCs w:val="18"/>
        </w:rPr>
      </w:pPr>
      <w:r w:rsidRPr="00441A07">
        <w:rPr>
          <w:szCs w:val="18"/>
        </w:rPr>
        <w:t xml:space="preserve">w razie rozwiązania Umowy albo odstąpienia od Umowy, w całości lub w części, z przyczyn leżących po stronie Wykonawcy – w wysokości </w:t>
      </w:r>
      <w:r w:rsidR="00922796" w:rsidRPr="00441A07">
        <w:rPr>
          <w:szCs w:val="18"/>
        </w:rPr>
        <w:t xml:space="preserve">20 </w:t>
      </w:r>
      <w:r w:rsidRPr="00441A07">
        <w:rPr>
          <w:szCs w:val="18"/>
        </w:rPr>
        <w:t>% wynagrodzenia umownego netto określonego w §</w:t>
      </w:r>
      <w:r w:rsidR="00D539F0" w:rsidRPr="00441A07">
        <w:rPr>
          <w:szCs w:val="18"/>
        </w:rPr>
        <w:t xml:space="preserve"> </w:t>
      </w:r>
      <w:r w:rsidRPr="00441A07">
        <w:rPr>
          <w:szCs w:val="18"/>
        </w:rPr>
        <w:t>3 ust. 1 pkt 1) Umowy, z zastrzeżeniem § 11 ust. 2 OWU,</w:t>
      </w:r>
    </w:p>
    <w:p w14:paraId="14E23ABC" w14:textId="5DEED4C1"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za zwłokę w usunięciu wad lub usterek ujawnionych w okresie rękojmi i gwarancji lub nieprzystąpienie do usunięcia wad lub usterek w terminie – w wysokości </w:t>
      </w:r>
      <w:r w:rsidR="00922796" w:rsidRPr="00441A07">
        <w:rPr>
          <w:szCs w:val="18"/>
        </w:rPr>
        <w:t>0,2</w:t>
      </w:r>
      <w:r w:rsidR="00454F05" w:rsidRPr="00441A07">
        <w:rPr>
          <w:szCs w:val="18"/>
        </w:rPr>
        <w:t>5</w:t>
      </w:r>
      <w:r w:rsidR="00922796" w:rsidRPr="00441A07">
        <w:rPr>
          <w:szCs w:val="18"/>
        </w:rPr>
        <w:t xml:space="preserve"> </w:t>
      </w:r>
      <w:r w:rsidRPr="00441A07">
        <w:rPr>
          <w:szCs w:val="18"/>
        </w:rPr>
        <w:t>% wynagrodzenia umownego netto określonego</w:t>
      </w:r>
      <w:r w:rsidR="00B30A73" w:rsidRPr="00441A07">
        <w:rPr>
          <w:szCs w:val="18"/>
        </w:rPr>
        <w:t xml:space="preserve"> </w:t>
      </w:r>
      <w:r w:rsidRPr="00441A07">
        <w:rPr>
          <w:szCs w:val="18"/>
        </w:rPr>
        <w:t>w §</w:t>
      </w:r>
      <w:r w:rsidR="00D539F0" w:rsidRPr="00441A07">
        <w:rPr>
          <w:szCs w:val="18"/>
        </w:rPr>
        <w:t xml:space="preserve"> </w:t>
      </w:r>
      <w:r w:rsidRPr="00441A07">
        <w:rPr>
          <w:szCs w:val="18"/>
        </w:rPr>
        <w:t>3 ust. 1 pkt 1) Umowy za każdy dzień zwłoki liczony od upływu terminu wyznaczonego przez Zamawiającego na usunięcie wady lub usterki,</w:t>
      </w:r>
    </w:p>
    <w:p w14:paraId="45F3F36C" w14:textId="6B21B5B7"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razie braku przedstawienia przez Wykonawcę dowodu złożenia zabezpieczenia w terminie i wysokości określonych w §</w:t>
      </w:r>
      <w:r w:rsidR="00D539F0" w:rsidRPr="00441A07">
        <w:rPr>
          <w:szCs w:val="18"/>
        </w:rPr>
        <w:t xml:space="preserve"> </w:t>
      </w:r>
      <w:r w:rsidRPr="00441A07">
        <w:rPr>
          <w:szCs w:val="18"/>
        </w:rPr>
        <w:t>5 Umowy</w:t>
      </w:r>
      <w:r w:rsidR="00125EC1" w:rsidRPr="00441A07">
        <w:rPr>
          <w:szCs w:val="18"/>
        </w:rPr>
        <w:t>,</w:t>
      </w:r>
      <w:r w:rsidRPr="00441A07">
        <w:rPr>
          <w:szCs w:val="18"/>
        </w:rPr>
        <w:t xml:space="preserve"> </w:t>
      </w:r>
      <w:r w:rsidR="00125EC1" w:rsidRPr="00441A07">
        <w:rPr>
          <w:szCs w:val="18"/>
        </w:rPr>
        <w:t>nieprzedłużenia lub niewniesienia nowego zabezpieczenia</w:t>
      </w:r>
      <w:r w:rsidR="00394FB0" w:rsidRPr="00441A07">
        <w:rPr>
          <w:szCs w:val="18"/>
        </w:rPr>
        <w:t>, zgodnie z</w:t>
      </w:r>
      <w:r w:rsidR="00125EC1" w:rsidRPr="00441A07">
        <w:rPr>
          <w:szCs w:val="18"/>
        </w:rPr>
        <w:t xml:space="preserve"> </w:t>
      </w:r>
      <w:r w:rsidRPr="00441A07">
        <w:rPr>
          <w:szCs w:val="18"/>
        </w:rPr>
        <w:t>§</w:t>
      </w:r>
      <w:r w:rsidR="005F2122" w:rsidRPr="00441A07">
        <w:rPr>
          <w:szCs w:val="18"/>
        </w:rPr>
        <w:t xml:space="preserve"> </w:t>
      </w:r>
      <w:r w:rsidR="00125EC1" w:rsidRPr="00441A07">
        <w:rPr>
          <w:szCs w:val="18"/>
        </w:rPr>
        <w:t>14 ust. 8</w:t>
      </w:r>
      <w:r w:rsidRPr="00441A07">
        <w:rPr>
          <w:szCs w:val="18"/>
        </w:rPr>
        <w:t xml:space="preserve"> OWU –</w:t>
      </w:r>
      <w:r w:rsidR="00125EC1" w:rsidRPr="00441A07">
        <w:rPr>
          <w:szCs w:val="18"/>
        </w:rPr>
        <w:t xml:space="preserve"> </w:t>
      </w:r>
      <w:r w:rsidRPr="00441A07">
        <w:rPr>
          <w:szCs w:val="18"/>
        </w:rPr>
        <w:t xml:space="preserve">w wysokości </w:t>
      </w:r>
      <w:r w:rsidR="00922796" w:rsidRPr="00441A07">
        <w:rPr>
          <w:szCs w:val="18"/>
        </w:rPr>
        <w:t>0,</w:t>
      </w:r>
      <w:r w:rsidR="00635504" w:rsidRPr="00441A07">
        <w:rPr>
          <w:szCs w:val="18"/>
        </w:rPr>
        <w:t>1</w:t>
      </w:r>
      <w:r w:rsidR="00922796" w:rsidRPr="00441A07">
        <w:rPr>
          <w:szCs w:val="18"/>
        </w:rPr>
        <w:t xml:space="preserve"> </w:t>
      </w:r>
      <w:r w:rsidRPr="00441A07">
        <w:rPr>
          <w:szCs w:val="18"/>
        </w:rPr>
        <w:t>% wynagrodzenia umownego netto określonego w §</w:t>
      </w:r>
      <w:r w:rsidR="005F2122" w:rsidRPr="00441A07">
        <w:rPr>
          <w:szCs w:val="18"/>
        </w:rPr>
        <w:t xml:space="preserve"> </w:t>
      </w:r>
      <w:r w:rsidRPr="00441A07">
        <w:rPr>
          <w:szCs w:val="18"/>
        </w:rPr>
        <w:t xml:space="preserve">3 ust. 1 pkt 1) Umowy za każdy dzień </w:t>
      </w:r>
      <w:r w:rsidR="00455BC7" w:rsidRPr="00441A07">
        <w:rPr>
          <w:szCs w:val="18"/>
        </w:rPr>
        <w:t>zwłoki</w:t>
      </w:r>
      <w:r w:rsidRPr="00441A07">
        <w:rPr>
          <w:szCs w:val="18"/>
        </w:rPr>
        <w:t xml:space="preserve"> w stosunku do terminów określonych w Umowie (w tym w OWU). Wysokość powyższej kary umownej nie może przekroczyć </w:t>
      </w:r>
      <w:r w:rsidR="00635504" w:rsidRPr="00441A07">
        <w:rPr>
          <w:szCs w:val="18"/>
        </w:rPr>
        <w:t>10</w:t>
      </w:r>
      <w:r w:rsidR="00922796" w:rsidRPr="00441A07">
        <w:rPr>
          <w:szCs w:val="18"/>
        </w:rPr>
        <w:t xml:space="preserve"> </w:t>
      </w:r>
      <w:r w:rsidRPr="00441A07">
        <w:rPr>
          <w:szCs w:val="18"/>
        </w:rPr>
        <w:t>% wynagrodzenia umownego netto określonego w §</w:t>
      </w:r>
      <w:r w:rsidR="00125EC1" w:rsidRPr="00441A07">
        <w:rPr>
          <w:szCs w:val="18"/>
        </w:rPr>
        <w:t xml:space="preserve"> 3 ust. 1 pkt 1) Umowy,</w:t>
      </w:r>
    </w:p>
    <w:p w14:paraId="3ACE47C2" w14:textId="4B484895"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razie przekroczenia deklarowanego czasu </w:t>
      </w:r>
      <w:proofErr w:type="spellStart"/>
      <w:r w:rsidRPr="00441A07">
        <w:rPr>
          <w:szCs w:val="18"/>
        </w:rPr>
        <w:t>wyłączeń</w:t>
      </w:r>
      <w:proofErr w:type="spellEnd"/>
      <w:r w:rsidR="005B133D" w:rsidRPr="00441A07">
        <w:rPr>
          <w:szCs w:val="18"/>
        </w:rPr>
        <w:t xml:space="preserve"> w uzgodnionym harmonogramie </w:t>
      </w:r>
      <w:proofErr w:type="spellStart"/>
      <w:r w:rsidR="005B133D" w:rsidRPr="00441A07">
        <w:rPr>
          <w:szCs w:val="18"/>
        </w:rPr>
        <w:t>wyłączeń</w:t>
      </w:r>
      <w:proofErr w:type="spellEnd"/>
      <w:r w:rsidRPr="00441A07">
        <w:rPr>
          <w:szCs w:val="18"/>
        </w:rPr>
        <w:t xml:space="preserve"> – w wysokości </w:t>
      </w:r>
      <w:r w:rsidR="00635504" w:rsidRPr="00441A07">
        <w:rPr>
          <w:szCs w:val="18"/>
        </w:rPr>
        <w:t>5</w:t>
      </w:r>
      <w:r w:rsidR="00454F05" w:rsidRPr="00441A07">
        <w:rPr>
          <w:szCs w:val="18"/>
        </w:rPr>
        <w:t xml:space="preserve"> </w:t>
      </w:r>
      <w:r w:rsidRPr="00441A07">
        <w:rPr>
          <w:szCs w:val="18"/>
        </w:rPr>
        <w:t xml:space="preserve">% wynagrodzenia umownego netto </w:t>
      </w:r>
      <w:r w:rsidR="00125EC1" w:rsidRPr="00441A07">
        <w:rPr>
          <w:szCs w:val="18"/>
        </w:rPr>
        <w:t xml:space="preserve">określonego w § 3 ust. 1 pkt 1) Umowy </w:t>
      </w:r>
      <w:r w:rsidRPr="00441A07">
        <w:rPr>
          <w:szCs w:val="18"/>
        </w:rPr>
        <w:t xml:space="preserve">pomnożonego przez stosunek liczby godzin </w:t>
      </w:r>
      <w:r w:rsidR="00455BC7" w:rsidRPr="00441A07">
        <w:rPr>
          <w:szCs w:val="18"/>
        </w:rPr>
        <w:t>przekroczenia</w:t>
      </w:r>
      <w:r w:rsidRPr="00441A07">
        <w:rPr>
          <w:szCs w:val="18"/>
        </w:rPr>
        <w:t xml:space="preserve"> do liczby godzin deklarowanego wyłączenia. Ponadto, w razie potrzeby dodatkowych </w:t>
      </w:r>
      <w:proofErr w:type="spellStart"/>
      <w:r w:rsidRPr="00441A07">
        <w:rPr>
          <w:szCs w:val="18"/>
        </w:rPr>
        <w:t>wyłączeń</w:t>
      </w:r>
      <w:proofErr w:type="spellEnd"/>
      <w:r w:rsidRPr="00441A07">
        <w:rPr>
          <w:szCs w:val="18"/>
        </w:rPr>
        <w:t xml:space="preserve"> ponad uzgodniony harmonogram, wynikających ze złej jakości wykonanej pracy, kara będzie liczona w wysokości </w:t>
      </w:r>
      <w:r w:rsidR="00454F05" w:rsidRPr="00441A07">
        <w:rPr>
          <w:szCs w:val="18"/>
        </w:rPr>
        <w:t xml:space="preserve">5 </w:t>
      </w:r>
      <w:r w:rsidRPr="00441A07">
        <w:rPr>
          <w:szCs w:val="18"/>
        </w:rPr>
        <w:t>% wynagrodzenia umownego</w:t>
      </w:r>
      <w:r w:rsidR="00455BC7" w:rsidRPr="00441A07">
        <w:rPr>
          <w:szCs w:val="18"/>
        </w:rPr>
        <w:t xml:space="preserve"> netto</w:t>
      </w:r>
      <w:r w:rsidRPr="00441A07">
        <w:rPr>
          <w:szCs w:val="18"/>
        </w:rPr>
        <w:t xml:space="preserve"> </w:t>
      </w:r>
      <w:r w:rsidR="00125EC1" w:rsidRPr="00441A07">
        <w:rPr>
          <w:szCs w:val="18"/>
        </w:rPr>
        <w:t xml:space="preserve">określonego w § 3 ust. 1 pkt 1) Umowy </w:t>
      </w:r>
      <w:r w:rsidRPr="00441A07">
        <w:rPr>
          <w:szCs w:val="18"/>
        </w:rPr>
        <w:t xml:space="preserve">pomnożonego przez stosunek liczby godzin dodatkowego wyłączenia do łącznej liczby godzin deklarowanych </w:t>
      </w:r>
      <w:proofErr w:type="spellStart"/>
      <w:r w:rsidRPr="00441A07">
        <w:rPr>
          <w:szCs w:val="18"/>
        </w:rPr>
        <w:t>wyłączeń</w:t>
      </w:r>
      <w:proofErr w:type="spellEnd"/>
      <w:r w:rsidRPr="00441A07">
        <w:rPr>
          <w:szCs w:val="18"/>
        </w:rPr>
        <w:t xml:space="preserve"> określonych w §</w:t>
      </w:r>
      <w:r w:rsidR="005F2122" w:rsidRPr="00441A07">
        <w:rPr>
          <w:szCs w:val="18"/>
        </w:rPr>
        <w:t xml:space="preserve"> </w:t>
      </w:r>
      <w:r w:rsidRPr="00441A07">
        <w:rPr>
          <w:szCs w:val="18"/>
        </w:rPr>
        <w:t xml:space="preserve">6  ust. 1 Umowy, jednak suma </w:t>
      </w:r>
      <w:r w:rsidRPr="00441A07">
        <w:rPr>
          <w:szCs w:val="18"/>
        </w:rPr>
        <w:lastRenderedPageBreak/>
        <w:t xml:space="preserve">kar z tytułu </w:t>
      </w:r>
      <w:r w:rsidR="00455BC7" w:rsidRPr="00441A07">
        <w:rPr>
          <w:szCs w:val="18"/>
        </w:rPr>
        <w:t>przekroczenia</w:t>
      </w:r>
      <w:r w:rsidR="00DB0FF9" w:rsidRPr="00441A07">
        <w:rPr>
          <w:szCs w:val="18"/>
        </w:rPr>
        <w:t xml:space="preserve"> deklarowanego czasu </w:t>
      </w:r>
      <w:proofErr w:type="spellStart"/>
      <w:r w:rsidR="00DB0FF9" w:rsidRPr="00441A07">
        <w:rPr>
          <w:szCs w:val="18"/>
        </w:rPr>
        <w:t>wyłączeń</w:t>
      </w:r>
      <w:proofErr w:type="spellEnd"/>
      <w:r w:rsidRPr="00441A07">
        <w:rPr>
          <w:szCs w:val="18"/>
        </w:rPr>
        <w:t xml:space="preserve"> nie może przekroczyć </w:t>
      </w:r>
      <w:r w:rsidR="00635504" w:rsidRPr="00441A07">
        <w:rPr>
          <w:szCs w:val="18"/>
        </w:rPr>
        <w:t>10</w:t>
      </w:r>
      <w:r w:rsidR="00454F05" w:rsidRPr="00441A07">
        <w:rPr>
          <w:szCs w:val="18"/>
        </w:rPr>
        <w:t xml:space="preserve"> </w:t>
      </w:r>
      <w:r w:rsidRPr="00441A07">
        <w:rPr>
          <w:szCs w:val="18"/>
        </w:rPr>
        <w:t>% wynagrodzenia umownego netto określonego w §</w:t>
      </w:r>
      <w:r w:rsidR="005F2122" w:rsidRPr="00441A07">
        <w:rPr>
          <w:szCs w:val="18"/>
        </w:rPr>
        <w:t xml:space="preserve"> </w:t>
      </w:r>
      <w:r w:rsidRPr="00441A07">
        <w:rPr>
          <w:szCs w:val="18"/>
        </w:rPr>
        <w:t xml:space="preserve">3 ust. 1 pkt 1) Umowy, </w:t>
      </w:r>
    </w:p>
    <w:p w14:paraId="16A3A8EF" w14:textId="5F7069B2"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przypadku naruszenia przez Wykonawcę (jego Podwykonawców lub inne osoby, za które </w:t>
      </w:r>
      <w:r w:rsidR="00125EC1" w:rsidRPr="00441A07">
        <w:rPr>
          <w:szCs w:val="18"/>
        </w:rPr>
        <w:t xml:space="preserve">Wykonawca </w:t>
      </w:r>
      <w:r w:rsidRPr="00441A07">
        <w:rPr>
          <w:szCs w:val="18"/>
        </w:rPr>
        <w:t xml:space="preserve">ponosi odpowiedzialność), </w:t>
      </w:r>
      <w:r w:rsidR="00455BC7" w:rsidRPr="00441A07">
        <w:rPr>
          <w:szCs w:val="18"/>
        </w:rPr>
        <w:t>K</w:t>
      </w:r>
      <w:r w:rsidRPr="00441A07">
        <w:rPr>
          <w:szCs w:val="18"/>
        </w:rPr>
        <w:t xml:space="preserve">lauzuli </w:t>
      </w:r>
      <w:r w:rsidR="00455BC7" w:rsidRPr="00441A07">
        <w:rPr>
          <w:szCs w:val="18"/>
        </w:rPr>
        <w:t>P</w:t>
      </w:r>
      <w:r w:rsidRPr="00441A07">
        <w:rPr>
          <w:szCs w:val="18"/>
        </w:rPr>
        <w:t>oufności określonej w §</w:t>
      </w:r>
      <w:r w:rsidR="005F2122" w:rsidRPr="00441A07">
        <w:rPr>
          <w:szCs w:val="18"/>
        </w:rPr>
        <w:t xml:space="preserve"> </w:t>
      </w:r>
      <w:r w:rsidR="00125EC1" w:rsidRPr="00441A07">
        <w:rPr>
          <w:szCs w:val="18"/>
        </w:rPr>
        <w:t>15 OWU</w:t>
      </w:r>
      <w:r w:rsidRPr="00441A07">
        <w:rPr>
          <w:szCs w:val="18"/>
        </w:rPr>
        <w:t xml:space="preserve"> </w:t>
      </w:r>
      <w:r w:rsidR="00125EC1" w:rsidRPr="00441A07">
        <w:rPr>
          <w:szCs w:val="18"/>
        </w:rPr>
        <w:t xml:space="preserve">– </w:t>
      </w:r>
      <w:r w:rsidRPr="00441A07">
        <w:rPr>
          <w:szCs w:val="18"/>
        </w:rPr>
        <w:t xml:space="preserve">w wysokości </w:t>
      </w:r>
      <w:r w:rsidR="00454F05" w:rsidRPr="00441A07">
        <w:rPr>
          <w:szCs w:val="18"/>
        </w:rPr>
        <w:t>2</w:t>
      </w:r>
      <w:r w:rsidR="00922796" w:rsidRPr="00441A07">
        <w:rPr>
          <w:szCs w:val="18"/>
        </w:rPr>
        <w:t xml:space="preserve">000 </w:t>
      </w:r>
      <w:r w:rsidRPr="00441A07">
        <w:rPr>
          <w:szCs w:val="18"/>
        </w:rPr>
        <w:t>zł za każdy przypadek naruszenia,</w:t>
      </w:r>
    </w:p>
    <w:p w14:paraId="1F9488EE" w14:textId="1E5A552B"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przypadku nieterminowego uregulowania lub braku płatności przysługującej Podwykonawcy lub </w:t>
      </w:r>
      <w:r w:rsidR="007A1229" w:rsidRPr="00441A07">
        <w:rPr>
          <w:szCs w:val="18"/>
        </w:rPr>
        <w:t>D</w:t>
      </w:r>
      <w:r w:rsidRPr="00441A07">
        <w:rPr>
          <w:szCs w:val="18"/>
        </w:rPr>
        <w:t>alszem</w:t>
      </w:r>
      <w:r w:rsidR="00125EC1" w:rsidRPr="00441A07">
        <w:rPr>
          <w:szCs w:val="18"/>
        </w:rPr>
        <w:t>u Podwykonawcy robót budowlanych –</w:t>
      </w:r>
      <w:r w:rsidRPr="00441A07">
        <w:rPr>
          <w:szCs w:val="18"/>
        </w:rPr>
        <w:t xml:space="preserve"> w wysokości </w:t>
      </w:r>
      <w:r w:rsidR="00635504" w:rsidRPr="00441A07">
        <w:rPr>
          <w:szCs w:val="18"/>
        </w:rPr>
        <w:t>5</w:t>
      </w:r>
      <w:r w:rsidR="00454F05" w:rsidRPr="00441A07">
        <w:rPr>
          <w:szCs w:val="18"/>
        </w:rPr>
        <w:t>0</w:t>
      </w:r>
      <w:r w:rsidR="00922796" w:rsidRPr="00441A07">
        <w:rPr>
          <w:szCs w:val="18"/>
        </w:rPr>
        <w:t xml:space="preserve">00 </w:t>
      </w:r>
      <w:r w:rsidRPr="00441A07">
        <w:rPr>
          <w:szCs w:val="18"/>
        </w:rPr>
        <w:t>zł za każdy przypadek,</w:t>
      </w:r>
    </w:p>
    <w:p w14:paraId="2055DD77" w14:textId="3DDC88F4"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przypadku dopuszczenia do wykonywania robót budowlanych przez Podwykonawcę lub </w:t>
      </w:r>
      <w:r w:rsidR="007A1229" w:rsidRPr="00441A07">
        <w:rPr>
          <w:szCs w:val="18"/>
        </w:rPr>
        <w:t>D</w:t>
      </w:r>
      <w:r w:rsidRPr="00441A07">
        <w:rPr>
          <w:szCs w:val="18"/>
        </w:rPr>
        <w:t>alszego Podwykon</w:t>
      </w:r>
      <w:r w:rsidR="00125EC1" w:rsidRPr="00441A07">
        <w:rPr>
          <w:szCs w:val="18"/>
        </w:rPr>
        <w:t>awcę bez skutecznego zgłoszenia –</w:t>
      </w:r>
      <w:r w:rsidRPr="00441A07">
        <w:rPr>
          <w:szCs w:val="18"/>
        </w:rPr>
        <w:t xml:space="preserve"> w wysokości </w:t>
      </w:r>
      <w:r w:rsidR="00635504" w:rsidRPr="00441A07">
        <w:rPr>
          <w:szCs w:val="18"/>
        </w:rPr>
        <w:t xml:space="preserve">10 </w:t>
      </w:r>
      <w:r w:rsidR="00454F05" w:rsidRPr="00441A07">
        <w:rPr>
          <w:szCs w:val="18"/>
        </w:rPr>
        <w:t>0</w:t>
      </w:r>
      <w:r w:rsidR="00922796" w:rsidRPr="00441A07">
        <w:rPr>
          <w:szCs w:val="18"/>
        </w:rPr>
        <w:t xml:space="preserve">00 </w:t>
      </w:r>
      <w:r w:rsidRPr="00441A07">
        <w:rPr>
          <w:szCs w:val="18"/>
        </w:rPr>
        <w:t>zł za</w:t>
      </w:r>
      <w:r w:rsidR="001C4CAF" w:rsidRPr="00441A07">
        <w:rPr>
          <w:szCs w:val="18"/>
        </w:rPr>
        <w:t> każdy przypadek,</w:t>
      </w:r>
    </w:p>
    <w:p w14:paraId="12526448" w14:textId="2E183671" w:rsidR="001C4CAF" w:rsidRPr="00441A07" w:rsidRDefault="001C4CAF" w:rsidP="002221B4">
      <w:pPr>
        <w:pStyle w:val="Styl2"/>
        <w:widowControl/>
        <w:numPr>
          <w:ilvl w:val="1"/>
          <w:numId w:val="17"/>
        </w:numPr>
        <w:spacing w:after="0" w:line="240" w:lineRule="auto"/>
        <w:ind w:left="546" w:hanging="252"/>
        <w:contextualSpacing w:val="0"/>
        <w:rPr>
          <w:szCs w:val="18"/>
        </w:rPr>
      </w:pPr>
      <w:r w:rsidRPr="00441A07">
        <w:rPr>
          <w:szCs w:val="18"/>
        </w:rPr>
        <w:t>za naruszenie przez Wykonawcę</w:t>
      </w:r>
      <w:r w:rsidR="00125EC1" w:rsidRPr="00441A07">
        <w:rPr>
          <w:szCs w:val="18"/>
        </w:rPr>
        <w:t xml:space="preserve"> obowiązku przewidzianego w § 14</w:t>
      </w:r>
      <w:r w:rsidRPr="00441A07">
        <w:rPr>
          <w:szCs w:val="18"/>
        </w:rPr>
        <w:t xml:space="preserve">a OWU – w wysokości </w:t>
      </w:r>
      <w:r w:rsidR="00922796" w:rsidRPr="00441A07">
        <w:rPr>
          <w:szCs w:val="18"/>
        </w:rPr>
        <w:t xml:space="preserve">500  </w:t>
      </w:r>
      <w:r w:rsidRPr="00441A07">
        <w:rPr>
          <w:szCs w:val="18"/>
        </w:rPr>
        <w:t xml:space="preserve">zł za każdy rozpoczęty dzień trwania naruszenia. Wysokość powyższej kary umownej nie może przekroczyć </w:t>
      </w:r>
      <w:r w:rsidR="00922796" w:rsidRPr="00441A07">
        <w:rPr>
          <w:szCs w:val="18"/>
        </w:rPr>
        <w:t xml:space="preserve">5 </w:t>
      </w:r>
      <w:r w:rsidRPr="00441A07">
        <w:rPr>
          <w:szCs w:val="18"/>
        </w:rPr>
        <w:t>% wynagrodzenia umownego netto określonego w § 3 ust. 1 pkt 1) Umowy.</w:t>
      </w:r>
    </w:p>
    <w:p w14:paraId="191DF141" w14:textId="6D3FFC3E" w:rsidR="00051B94" w:rsidRPr="00441A07" w:rsidRDefault="00051B94" w:rsidP="00586A45">
      <w:pPr>
        <w:pStyle w:val="Styl2"/>
      </w:pPr>
      <w:r w:rsidRPr="00441A07">
        <w:t>Zamawiający jest także uprawniony do naliczenia Wykonawcy kar umownych, w przypadku:</w:t>
      </w:r>
    </w:p>
    <w:p w14:paraId="2CBD07FB" w14:textId="3860AF3B"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wstrzymania realiz</w:t>
      </w:r>
      <w:r w:rsidR="006F57BA" w:rsidRPr="00441A07">
        <w:rPr>
          <w:szCs w:val="18"/>
        </w:rPr>
        <w:t>acji Umowy z powodu powstania –</w:t>
      </w:r>
      <w:r w:rsidRPr="00441A07">
        <w:rPr>
          <w:szCs w:val="18"/>
        </w:rPr>
        <w:t xml:space="preserve"> leżącego po stronie Wykonawcy – zagrożenia naruszenia lub naruszenia zasad przetwarzania danych osobowych  – w wysokości </w:t>
      </w:r>
      <w:r w:rsidR="00454F05" w:rsidRPr="00441A07">
        <w:rPr>
          <w:szCs w:val="18"/>
        </w:rPr>
        <w:t xml:space="preserve">2000 </w:t>
      </w:r>
      <w:r w:rsidRPr="00441A07">
        <w:rPr>
          <w:szCs w:val="18"/>
        </w:rPr>
        <w:t xml:space="preserve">zł za każdy przypadek wstrzymania, </w:t>
      </w:r>
    </w:p>
    <w:p w14:paraId="6AE7F8F4" w14:textId="77777777"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naruszenia zasad przetwarzania danych osobowych – w postaci:</w:t>
      </w:r>
    </w:p>
    <w:p w14:paraId="6046A180" w14:textId="702F3117"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braku niezwłocznego poinformowania Zamawiającego o stwierdzonym przez Wykonawcę podejrzeniu naruszenia zasad ochrony danych</w:t>
      </w:r>
      <w:r w:rsidR="002C7595" w:rsidRPr="00441A07">
        <w:rPr>
          <w:szCs w:val="18"/>
        </w:rPr>
        <w:t xml:space="preserve"> osobowych</w:t>
      </w:r>
      <w:r w:rsidRPr="00441A07">
        <w:rPr>
          <w:szCs w:val="18"/>
        </w:rPr>
        <w:t xml:space="preserve"> – w wysokości </w:t>
      </w:r>
      <w:r w:rsidR="00454F05" w:rsidRPr="00441A07">
        <w:rPr>
          <w:szCs w:val="18"/>
        </w:rPr>
        <w:t xml:space="preserve">200 </w:t>
      </w:r>
      <w:r w:rsidRPr="00441A07">
        <w:rPr>
          <w:szCs w:val="18"/>
        </w:rPr>
        <w:t>zł za każdy przypadek naruszenia,</w:t>
      </w:r>
    </w:p>
    <w:p w14:paraId="10AE84E5" w14:textId="5828F1F9"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niezgłoszenia, bez zbędnej zwłoki, stwierdzonego incydentu naruszenia zasad ochrony danych osobowych –   w wysokości</w:t>
      </w:r>
      <w:r w:rsidR="002C7595" w:rsidRPr="00441A07">
        <w:rPr>
          <w:szCs w:val="18"/>
        </w:rPr>
        <w:t xml:space="preserve"> </w:t>
      </w:r>
      <w:r w:rsidR="00454F05" w:rsidRPr="00441A07">
        <w:rPr>
          <w:szCs w:val="18"/>
        </w:rPr>
        <w:t xml:space="preserve">500 </w:t>
      </w:r>
      <w:r w:rsidRPr="00441A07">
        <w:rPr>
          <w:szCs w:val="18"/>
        </w:rPr>
        <w:t>zł za każdy przypadek naruszenia,</w:t>
      </w:r>
    </w:p>
    <w:p w14:paraId="122CED0E" w14:textId="32D8AB2A"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podjęcia bez uprzedniej zgody Zamawiającego działań, dla których umowa powierzenia przetwarzania da</w:t>
      </w:r>
      <w:r w:rsidR="006F57BA" w:rsidRPr="00441A07">
        <w:rPr>
          <w:szCs w:val="18"/>
        </w:rPr>
        <w:t>nych wymaga uzyskania</w:t>
      </w:r>
      <w:r w:rsidRPr="00441A07">
        <w:rPr>
          <w:szCs w:val="18"/>
        </w:rPr>
        <w:t xml:space="preserve"> takiej zgody, w szczególności w zakresie dalszego powierzenia, przekazania danych poza obszar EOG, profilowania – w wysokości </w:t>
      </w:r>
      <w:r w:rsidR="00454F05" w:rsidRPr="00441A07">
        <w:rPr>
          <w:szCs w:val="18"/>
        </w:rPr>
        <w:t xml:space="preserve">500 </w:t>
      </w:r>
      <w:r w:rsidRPr="00441A07">
        <w:rPr>
          <w:szCs w:val="18"/>
        </w:rPr>
        <w:t>zł za każdy przypadek naruszenia,</w:t>
      </w:r>
    </w:p>
    <w:p w14:paraId="608EFDD6" w14:textId="40C91A47"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braku udzielania Zamawiającemu w wymaganym terminie informacji niezbędnych dla realizacji przez Zamawiającego umowy powierzenia przetwarzania danych lub obowiązków ad</w:t>
      </w:r>
      <w:r w:rsidR="006F57BA" w:rsidRPr="00441A07">
        <w:rPr>
          <w:szCs w:val="18"/>
        </w:rPr>
        <w:t xml:space="preserve">ministratora danych osobowych – w wysokości </w:t>
      </w:r>
      <w:r w:rsidR="00454F05" w:rsidRPr="00441A07">
        <w:rPr>
          <w:szCs w:val="18"/>
        </w:rPr>
        <w:t xml:space="preserve">500 </w:t>
      </w:r>
      <w:r w:rsidRPr="00441A07">
        <w:rPr>
          <w:szCs w:val="18"/>
        </w:rPr>
        <w:t>zł za każdy przypadek naruszenia,</w:t>
      </w:r>
    </w:p>
    <w:p w14:paraId="68ACED15" w14:textId="2CF97884"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 xml:space="preserve">niedotrzymania obowiązku usunięcia lub zwrotu powierzonych do przetwarzania danych osobowych znajdujących się w dyspozycji Wykonawcy, zgodnie z warunkami umowy powierzenia przetwarzania danych </w:t>
      </w:r>
      <w:r w:rsidR="006F57BA" w:rsidRPr="00441A07">
        <w:rPr>
          <w:szCs w:val="18"/>
        </w:rPr>
        <w:t>–</w:t>
      </w:r>
      <w:r w:rsidRPr="00441A07">
        <w:rPr>
          <w:szCs w:val="18"/>
        </w:rPr>
        <w:t xml:space="preserve"> w wysokości </w:t>
      </w:r>
      <w:r w:rsidRPr="00441A07">
        <w:rPr>
          <w:szCs w:val="18"/>
        </w:rPr>
        <w:br/>
      </w:r>
      <w:r w:rsidR="00454F05" w:rsidRPr="00441A07">
        <w:rPr>
          <w:szCs w:val="18"/>
        </w:rPr>
        <w:t xml:space="preserve">500 </w:t>
      </w:r>
      <w:r w:rsidRPr="00441A07">
        <w:rPr>
          <w:szCs w:val="18"/>
        </w:rPr>
        <w:t>zł za każdy przypadek naruszenia,</w:t>
      </w:r>
    </w:p>
    <w:p w14:paraId="4D101F83" w14:textId="4EC86771"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 xml:space="preserve">wszelkich pozostałych naruszeń postanowień umowy powierzenia przetwarzania danych </w:t>
      </w:r>
      <w:r w:rsidR="006F57BA" w:rsidRPr="00441A07">
        <w:rPr>
          <w:szCs w:val="18"/>
        </w:rPr>
        <w:t>–</w:t>
      </w:r>
      <w:r w:rsidRPr="00441A07">
        <w:rPr>
          <w:szCs w:val="18"/>
        </w:rPr>
        <w:t xml:space="preserve"> w wysokości</w:t>
      </w:r>
      <w:r w:rsidR="002C7595" w:rsidRPr="00441A07">
        <w:rPr>
          <w:szCs w:val="18"/>
        </w:rPr>
        <w:t xml:space="preserve"> </w:t>
      </w:r>
      <w:r w:rsidR="00454F05" w:rsidRPr="00441A07">
        <w:rPr>
          <w:szCs w:val="18"/>
        </w:rPr>
        <w:t xml:space="preserve">500 </w:t>
      </w:r>
      <w:r w:rsidR="006F57BA" w:rsidRPr="00441A07">
        <w:rPr>
          <w:szCs w:val="18"/>
        </w:rPr>
        <w:t>zł</w:t>
      </w:r>
      <w:r w:rsidRPr="00441A07">
        <w:rPr>
          <w:szCs w:val="18"/>
        </w:rPr>
        <w:t xml:space="preserve"> za każdy przypadek naruszenia.</w:t>
      </w:r>
    </w:p>
    <w:p w14:paraId="7E95B91B" w14:textId="78AD05A5"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przez odrębny przypadek naruszenia należy rozumieć naruszenie zasad przetwarzania danych osobowych do</w:t>
      </w:r>
      <w:r w:rsidR="002C7595" w:rsidRPr="00441A07">
        <w:rPr>
          <w:szCs w:val="18"/>
        </w:rPr>
        <w:t>tyczące</w:t>
      </w:r>
      <w:r w:rsidRPr="00441A07">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6F9EDAF3" w:rsidR="00F1700F" w:rsidRPr="00441A07" w:rsidRDefault="00F1700F" w:rsidP="00F1700F">
      <w:pPr>
        <w:pStyle w:val="Styl2"/>
      </w:pPr>
      <w:r w:rsidRPr="00441A07">
        <w:t>Całkowita odpowiedzialność Wykonawcy z tytułu naliczonych w ramach Umowy kar umownych ograniczona jest do </w:t>
      </w:r>
      <w:r w:rsidR="00635504" w:rsidRPr="00441A07">
        <w:t>4</w:t>
      </w:r>
      <w:r w:rsidR="00F12CC1" w:rsidRPr="00441A07">
        <w:t xml:space="preserve">0 </w:t>
      </w:r>
      <w:r w:rsidR="006F57BA" w:rsidRPr="00441A07">
        <w:t>%</w:t>
      </w:r>
      <w:r w:rsidRPr="00441A07">
        <w:t xml:space="preserve"> wartości wynagrodzenia umownego netto</w:t>
      </w:r>
      <w:r w:rsidR="002C7595" w:rsidRPr="00441A07">
        <w:t xml:space="preserve"> określonego w § 3 ust. 1 pkt 1) Umowy</w:t>
      </w:r>
      <w:r w:rsidRPr="00441A07">
        <w:t>, nie wliczając kary za odstąpienie od Umowy</w:t>
      </w:r>
      <w:r w:rsidR="006F57BA" w:rsidRPr="00441A07">
        <w:t xml:space="preserve"> lub jej rozwiązanie z przyczyn leżących po stronie Wykonawcy</w:t>
      </w:r>
      <w:r w:rsidRPr="00441A07">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proofErr w:type="spellStart"/>
      <w:r w:rsidRPr="003E1AF2">
        <w:rPr>
          <w:rFonts w:ascii="Arial" w:hAnsi="Arial" w:cs="Arial"/>
          <w:sz w:val="19"/>
          <w:szCs w:val="19"/>
        </w:rPr>
        <w:t>mikroprzedsiębiorcy</w:t>
      </w:r>
      <w:proofErr w:type="spellEnd"/>
      <w:r w:rsidRPr="003E1AF2">
        <w:rPr>
          <w:rFonts w:ascii="Arial" w:hAnsi="Arial" w:cs="Arial"/>
          <w:sz w:val="19"/>
          <w:szCs w:val="19"/>
        </w:rPr>
        <w:t>*/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xml:space="preserve">– w rozumieniu ustawy z dnia 8 marca 2013 r. o przeciwdziałaniu nadmiernym opóźnieniom </w:t>
      </w:r>
      <w:r w:rsidRPr="002948D9">
        <w:rPr>
          <w:rFonts w:ascii="Arial" w:hAnsi="Arial" w:cs="Arial"/>
          <w:sz w:val="19"/>
          <w:szCs w:val="19"/>
        </w:rPr>
        <w:lastRenderedPageBreak/>
        <w:t>w transakcjach handlowych</w:t>
      </w:r>
      <w:r w:rsidR="00571163">
        <w:rPr>
          <w:rFonts w:ascii="Arial" w:hAnsi="Arial" w:cs="Arial"/>
          <w:sz w:val="19"/>
          <w:szCs w:val="19"/>
        </w:rPr>
        <w:t xml:space="preserve"> (</w:t>
      </w:r>
      <w:proofErr w:type="spellStart"/>
      <w:r w:rsidR="00571163">
        <w:rPr>
          <w:rFonts w:ascii="Arial" w:hAnsi="Arial" w:cs="Arial"/>
          <w:sz w:val="19"/>
          <w:szCs w:val="19"/>
        </w:rPr>
        <w:t>t.j</w:t>
      </w:r>
      <w:proofErr w:type="spellEnd"/>
      <w:r w:rsidR="00571163">
        <w:rPr>
          <w:rFonts w:ascii="Arial" w:hAnsi="Arial" w:cs="Arial"/>
          <w:sz w:val="19"/>
          <w:szCs w:val="19"/>
        </w:rPr>
        <w:t xml:space="preserve">. Dz.U. 2023, poz. 1790, z </w:t>
      </w:r>
      <w:proofErr w:type="spellStart"/>
      <w:r w:rsidR="00571163">
        <w:rPr>
          <w:rFonts w:ascii="Arial" w:hAnsi="Arial" w:cs="Arial"/>
          <w:sz w:val="19"/>
          <w:szCs w:val="19"/>
        </w:rPr>
        <w:t>późn</w:t>
      </w:r>
      <w:proofErr w:type="spellEnd"/>
      <w:r w:rsidR="00571163">
        <w:rPr>
          <w:rFonts w:ascii="Arial" w:hAnsi="Arial" w:cs="Arial"/>
          <w:sz w:val="19"/>
          <w:szCs w:val="19"/>
        </w:rPr>
        <w:t>. zm.</w:t>
      </w:r>
      <w:r w:rsidRPr="002948D9">
        <w:rPr>
          <w:rFonts w:ascii="Arial" w:hAnsi="Arial" w:cs="Arial"/>
          <w:sz w:val="19"/>
          <w:szCs w:val="19"/>
        </w:rPr>
        <w:t>)</w:t>
      </w:r>
      <w:r>
        <w:rPr>
          <w:rFonts w:ascii="Arial" w:hAnsi="Arial" w:cs="Arial"/>
          <w:color w:val="000000"/>
          <w:sz w:val="19"/>
          <w:szCs w:val="19"/>
        </w:rPr>
        <w:t>.</w:t>
      </w: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w:t>
      </w:r>
      <w:proofErr w:type="spellStart"/>
      <w:r>
        <w:rPr>
          <w:rFonts w:ascii="Arial" w:hAnsi="Arial" w:cs="Arial"/>
          <w:color w:val="000000"/>
          <w:sz w:val="19"/>
          <w:szCs w:val="19"/>
        </w:rPr>
        <w:t>t.j</w:t>
      </w:r>
      <w:proofErr w:type="spellEnd"/>
      <w:r>
        <w:rPr>
          <w:rFonts w:ascii="Arial" w:hAnsi="Arial" w:cs="Arial"/>
          <w:color w:val="000000"/>
          <w:sz w:val="19"/>
          <w:szCs w:val="19"/>
        </w:rPr>
        <w:t>. Dz.U. 2024, poz. 1061</w:t>
      </w:r>
      <w:r w:rsidRPr="005237D1">
        <w:rPr>
          <w:rFonts w:ascii="Arial" w:hAnsi="Arial" w:cs="Arial"/>
          <w:color w:val="000000"/>
          <w:sz w:val="19"/>
          <w:szCs w:val="19"/>
        </w:rPr>
        <w:t xml:space="preserve">, z </w:t>
      </w:r>
      <w:proofErr w:type="spellStart"/>
      <w:r w:rsidRPr="005237D1">
        <w:rPr>
          <w:rFonts w:ascii="Arial" w:hAnsi="Arial" w:cs="Arial"/>
          <w:color w:val="000000"/>
          <w:sz w:val="19"/>
          <w:szCs w:val="19"/>
        </w:rPr>
        <w:t>późn</w:t>
      </w:r>
      <w:proofErr w:type="spellEnd"/>
      <w:r w:rsidRPr="005237D1">
        <w:rPr>
          <w:rFonts w:ascii="Arial" w:hAnsi="Arial" w:cs="Arial"/>
          <w:color w:val="000000"/>
          <w:sz w:val="19"/>
          <w:szCs w:val="19"/>
        </w:rPr>
        <w:t>.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2" w:name="_Ref333691844"/>
      <w:r w:rsidRPr="00DD7844">
        <w:t>– Oferta Wykonawcy</w:t>
      </w:r>
      <w:bookmarkEnd w:id="2"/>
    </w:p>
    <w:p w14:paraId="2EC97FFE" w14:textId="717F0B7C" w:rsidR="00087AB3" w:rsidRPr="00DD7844" w:rsidRDefault="00DF32E9" w:rsidP="002221B4">
      <w:pPr>
        <w:pStyle w:val="IIIZaczniki"/>
        <w:numPr>
          <w:ilvl w:val="0"/>
          <w:numId w:val="16"/>
        </w:numPr>
      </w:pPr>
      <w:bookmarkStart w:id="3" w:name="_Ref333691889"/>
      <w:r>
        <w:t>– Harmonogram rzeczowo-</w:t>
      </w:r>
      <w:r w:rsidR="00087AB3" w:rsidRPr="00DD7844">
        <w:t>finansowy</w:t>
      </w:r>
      <w:bookmarkEnd w:id="3"/>
    </w:p>
    <w:p w14:paraId="033FF60A" w14:textId="14CAEB6F" w:rsidR="00087AB3" w:rsidRPr="00DD7844" w:rsidRDefault="00087AB3" w:rsidP="002221B4">
      <w:pPr>
        <w:pStyle w:val="IIIZaczniki"/>
        <w:numPr>
          <w:ilvl w:val="0"/>
          <w:numId w:val="16"/>
        </w:numPr>
      </w:pPr>
      <w:bookmarkStart w:id="4" w:name="_Ref333769510"/>
      <w:r w:rsidRPr="00DD7844">
        <w:t>– Kosztorys ofertowy</w:t>
      </w:r>
      <w:bookmarkEnd w:id="4"/>
    </w:p>
    <w:p w14:paraId="47CE8B0A" w14:textId="59B7D3CB" w:rsidR="00087AB3" w:rsidRPr="00DD7844" w:rsidRDefault="00087AB3" w:rsidP="002221B4">
      <w:pPr>
        <w:pStyle w:val="IIIZaczniki"/>
        <w:numPr>
          <w:ilvl w:val="0"/>
          <w:numId w:val="16"/>
        </w:numPr>
      </w:pPr>
      <w:bookmarkStart w:id="5" w:name="_Ref333691913"/>
      <w:r w:rsidRPr="00DD7844">
        <w:t xml:space="preserve">– </w:t>
      </w:r>
      <w:bookmarkEnd w:id="5"/>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default" r:id="rId11"/>
          <w:footerReference w:type="default" r:id="rId12"/>
          <w:headerReference w:type="first" r:id="rId13"/>
          <w:footerReference w:type="first" r:id="rId14"/>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6"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6"/>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7" w:name="_Ref333698851"/>
      <w:bookmarkStart w:id="8"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7"/>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w:t>
      </w:r>
      <w:proofErr w:type="spellStart"/>
      <w:r w:rsidR="00F37659">
        <w:t>t.j</w:t>
      </w:r>
      <w:proofErr w:type="spellEnd"/>
      <w:r w:rsidR="00F37659">
        <w:t xml:space="preserve">. Dz.U. 2024, poz. 725, z </w:t>
      </w:r>
      <w:proofErr w:type="spellStart"/>
      <w:r w:rsidR="00F37659">
        <w:t>późn</w:t>
      </w:r>
      <w:proofErr w:type="spellEnd"/>
      <w:r w:rsidR="00F37659">
        <w:t>.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 xml:space="preserve">czas </w:t>
      </w:r>
      <w:proofErr w:type="spellStart"/>
      <w:r>
        <w:t>wyłą</w:t>
      </w:r>
      <w:r w:rsidR="002811F0" w:rsidRPr="00327C12">
        <w:t>czeń</w:t>
      </w:r>
      <w:proofErr w:type="spellEnd"/>
      <w:r w:rsidR="002811F0" w:rsidRPr="00327C12">
        <w:t xml:space="preserve"> urządzeń i sieci elektroenergetycznej (powodujących przerwy w dostawach energii elektrycznej dla odbiorców) liczony będzie następująco:</w:t>
      </w:r>
    </w:p>
    <w:bookmarkEnd w:id="8"/>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 xml:space="preserve">w przypadku uzgodnionego pomiędzy Stronami </w:t>
      </w:r>
      <w:proofErr w:type="spellStart"/>
      <w:r w:rsidRPr="00327C12">
        <w:rPr>
          <w:szCs w:val="18"/>
        </w:rPr>
        <w:t>samodopuszczenia</w:t>
      </w:r>
      <w:proofErr w:type="spellEnd"/>
      <w:r w:rsidRPr="00327C12">
        <w:rPr>
          <w:szCs w:val="18"/>
        </w:rPr>
        <w:t xml:space="preserve">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9"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9"/>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10"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10"/>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 xml:space="preserve">koszty </w:t>
      </w:r>
      <w:proofErr w:type="spellStart"/>
      <w:r w:rsidRPr="003E7BEE">
        <w:rPr>
          <w:szCs w:val="18"/>
        </w:rPr>
        <w:t>dopuszczeń</w:t>
      </w:r>
      <w:proofErr w:type="spellEnd"/>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 xml:space="preserve">likwidacji miejsca pracy, ponownego załączenia urządzeń (za koszty </w:t>
      </w:r>
      <w:proofErr w:type="spellStart"/>
      <w:r w:rsidRPr="003E7BEE">
        <w:rPr>
          <w:szCs w:val="18"/>
        </w:rPr>
        <w:t>dopuszczeń</w:t>
      </w:r>
      <w:proofErr w:type="spellEnd"/>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proofErr w:type="spellStart"/>
      <w:r w:rsidRPr="003E7BEE">
        <w:rPr>
          <w:szCs w:val="18"/>
        </w:rPr>
        <w:t>samodopuszczenie</w:t>
      </w:r>
      <w:proofErr w:type="spellEnd"/>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1"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1"/>
    </w:p>
    <w:p w14:paraId="54AC1572" w14:textId="2D3A4F85" w:rsidR="005B065B" w:rsidRPr="009C6273" w:rsidRDefault="005B065B" w:rsidP="002221B4">
      <w:pPr>
        <w:pStyle w:val="Styl2"/>
        <w:widowControl/>
        <w:numPr>
          <w:ilvl w:val="0"/>
          <w:numId w:val="56"/>
        </w:numPr>
        <w:spacing w:after="0" w:line="240" w:lineRule="auto"/>
        <w:rPr>
          <w:szCs w:val="18"/>
        </w:rPr>
      </w:pPr>
      <w:bookmarkStart w:id="12"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2"/>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proofErr w:type="spellStart"/>
      <w:r w:rsidRPr="009C6273">
        <w:rPr>
          <w:rFonts w:ascii="Arial" w:hAnsi="Arial" w:cs="Arial"/>
          <w:b/>
          <w:i/>
          <w:sz w:val="18"/>
          <w:szCs w:val="18"/>
        </w:rPr>
        <w:t>ArchiDoc</w:t>
      </w:r>
      <w:proofErr w:type="spellEnd"/>
      <w:r w:rsidRPr="009C6273">
        <w:rPr>
          <w:rFonts w:ascii="Arial" w:hAnsi="Arial" w:cs="Arial"/>
          <w:b/>
          <w:i/>
          <w:sz w:val="18"/>
          <w:szCs w:val="18"/>
        </w:rPr>
        <w:t xml:space="preserve">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 xml:space="preserve">ul. </w:t>
      </w:r>
      <w:proofErr w:type="spellStart"/>
      <w:r w:rsidRPr="009C6273">
        <w:rPr>
          <w:rFonts w:ascii="Arial" w:hAnsi="Arial" w:cs="Arial"/>
          <w:b/>
          <w:i/>
          <w:sz w:val="18"/>
          <w:szCs w:val="18"/>
        </w:rPr>
        <w:t>Niedźwiedziniec</w:t>
      </w:r>
      <w:proofErr w:type="spellEnd"/>
      <w:r w:rsidRPr="009C6273">
        <w:rPr>
          <w:rFonts w:ascii="Arial" w:hAnsi="Arial" w:cs="Arial"/>
          <w:b/>
          <w:i/>
          <w:sz w:val="18"/>
          <w:szCs w:val="18"/>
        </w:rPr>
        <w:t xml:space="preserve">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5"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w:t>
      </w:r>
      <w:proofErr w:type="spellStart"/>
      <w:r w:rsidR="000173AC" w:rsidRPr="009C6273">
        <w:rPr>
          <w:sz w:val="18"/>
          <w:szCs w:val="18"/>
        </w:rPr>
        <w:t>t.j</w:t>
      </w:r>
      <w:proofErr w:type="spellEnd"/>
      <w:r w:rsidR="000173AC" w:rsidRPr="009C6273">
        <w:rPr>
          <w:sz w:val="18"/>
          <w:szCs w:val="18"/>
        </w:rPr>
        <w:t>. Dz.U. 2020</w:t>
      </w:r>
      <w:r w:rsidR="00CE3992">
        <w:rPr>
          <w:sz w:val="18"/>
          <w:szCs w:val="18"/>
        </w:rPr>
        <w:t>,</w:t>
      </w:r>
      <w:r w:rsidR="000173AC" w:rsidRPr="009C6273">
        <w:rPr>
          <w:sz w:val="18"/>
          <w:szCs w:val="18"/>
        </w:rPr>
        <w:t xml:space="preserve"> poz. 1666</w:t>
      </w:r>
      <w:r w:rsidR="002034FC">
        <w:rPr>
          <w:sz w:val="18"/>
          <w:szCs w:val="18"/>
        </w:rPr>
        <w:t xml:space="preserve">, z </w:t>
      </w:r>
      <w:proofErr w:type="spellStart"/>
      <w:r w:rsidR="002034FC">
        <w:rPr>
          <w:sz w:val="18"/>
          <w:szCs w:val="18"/>
        </w:rPr>
        <w:t>późn</w:t>
      </w:r>
      <w:proofErr w:type="spellEnd"/>
      <w:r w:rsidR="002034FC">
        <w:rPr>
          <w:sz w:val="18"/>
          <w:szCs w:val="18"/>
        </w:rPr>
        <w:t>.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w:t>
      </w:r>
      <w:proofErr w:type="spellStart"/>
      <w:r w:rsidR="000173AC" w:rsidRPr="009C6273">
        <w:rPr>
          <w:szCs w:val="18"/>
        </w:rPr>
        <w:t>t.j</w:t>
      </w:r>
      <w:proofErr w:type="spellEnd"/>
      <w:r w:rsidR="000173AC" w:rsidRPr="009C6273">
        <w:rPr>
          <w:szCs w:val="18"/>
        </w:rPr>
        <w:t>. Dz.U.</w:t>
      </w:r>
      <w:r w:rsidR="00CE3992">
        <w:rPr>
          <w:szCs w:val="18"/>
        </w:rPr>
        <w:t xml:space="preserve"> 2024, poz. 375</w:t>
      </w:r>
      <w:r w:rsidR="002034FC">
        <w:rPr>
          <w:szCs w:val="18"/>
        </w:rPr>
        <w:t xml:space="preserve">, z </w:t>
      </w:r>
      <w:proofErr w:type="spellStart"/>
      <w:r w:rsidR="002034FC">
        <w:rPr>
          <w:szCs w:val="18"/>
        </w:rPr>
        <w:t>późn</w:t>
      </w:r>
      <w:proofErr w:type="spellEnd"/>
      <w:r w:rsidR="002034FC">
        <w:rPr>
          <w:szCs w:val="18"/>
        </w:rPr>
        <w:t>.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w:t>
      </w:r>
      <w:proofErr w:type="spellStart"/>
      <w:r w:rsidR="00CE3992">
        <w:rPr>
          <w:szCs w:val="18"/>
        </w:rPr>
        <w:t>t.j</w:t>
      </w:r>
      <w:proofErr w:type="spellEnd"/>
      <w:r w:rsidR="00CE3992">
        <w:rPr>
          <w:szCs w:val="18"/>
        </w:rPr>
        <w:t>. Dz.U. 2024, poz. 1061</w:t>
      </w:r>
      <w:r w:rsidR="002034FC" w:rsidRPr="00531258">
        <w:rPr>
          <w:szCs w:val="18"/>
        </w:rPr>
        <w:t xml:space="preserve">, z </w:t>
      </w:r>
      <w:proofErr w:type="spellStart"/>
      <w:r w:rsidR="002034FC" w:rsidRPr="00531258">
        <w:rPr>
          <w:szCs w:val="18"/>
        </w:rPr>
        <w:t>późn</w:t>
      </w:r>
      <w:proofErr w:type="spellEnd"/>
      <w:r w:rsidR="002034FC" w:rsidRPr="00531258">
        <w:rPr>
          <w:szCs w:val="18"/>
        </w:rPr>
        <w:t>.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w:t>
      </w:r>
      <w:proofErr w:type="spellStart"/>
      <w:r w:rsidRPr="009C6273">
        <w:rPr>
          <w:szCs w:val="18"/>
        </w:rPr>
        <w:t>t</w:t>
      </w:r>
      <w:r w:rsidR="00B26AD6" w:rsidRPr="009C6273">
        <w:rPr>
          <w:szCs w:val="18"/>
        </w:rPr>
        <w:t>.</w:t>
      </w:r>
      <w:r w:rsidRPr="009C6273">
        <w:rPr>
          <w:szCs w:val="18"/>
        </w:rPr>
        <w:t>j</w:t>
      </w:r>
      <w:proofErr w:type="spellEnd"/>
      <w:r w:rsidRPr="009C6273">
        <w:rPr>
          <w:szCs w:val="18"/>
        </w:rPr>
        <w:t>.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proofErr w:type="spellStart"/>
      <w:r w:rsidR="000173AC" w:rsidRPr="009C6273">
        <w:rPr>
          <w:szCs w:val="18"/>
        </w:rPr>
        <w:t>późn</w:t>
      </w:r>
      <w:proofErr w:type="spellEnd"/>
      <w:r w:rsidR="000173AC" w:rsidRPr="009C6273">
        <w:rPr>
          <w:szCs w:val="18"/>
        </w:rPr>
        <w:t xml:space="preserve">.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w:t>
      </w:r>
      <w:proofErr w:type="spellStart"/>
      <w:r w:rsidR="00B26AD6" w:rsidRPr="009C6273">
        <w:rPr>
          <w:szCs w:val="18"/>
        </w:rPr>
        <w:t>t.j</w:t>
      </w:r>
      <w:proofErr w:type="spellEnd"/>
      <w:r w:rsidR="00B26AD6" w:rsidRPr="009C6273">
        <w:rPr>
          <w:szCs w:val="18"/>
        </w:rPr>
        <w:t>.</w:t>
      </w:r>
      <w:r w:rsidR="00B26AD6" w:rsidRPr="00EA3A39">
        <w:rPr>
          <w:szCs w:val="18"/>
        </w:rPr>
        <w:t xml:space="preserve"> Dz.U. </w:t>
      </w:r>
      <w:r w:rsidR="00776F4F">
        <w:rPr>
          <w:szCs w:val="18"/>
        </w:rPr>
        <w:t>2024, poz. 361</w:t>
      </w:r>
      <w:r w:rsidR="00B26AD6" w:rsidRPr="009C6273">
        <w:rPr>
          <w:szCs w:val="18"/>
        </w:rPr>
        <w:t xml:space="preserve">, z </w:t>
      </w:r>
      <w:proofErr w:type="spellStart"/>
      <w:r w:rsidR="00B26AD6" w:rsidRPr="009C6273">
        <w:rPr>
          <w:szCs w:val="18"/>
        </w:rPr>
        <w:t>późn</w:t>
      </w:r>
      <w:proofErr w:type="spellEnd"/>
      <w:r w:rsidR="00B26AD6" w:rsidRPr="009C6273">
        <w:rPr>
          <w:szCs w:val="18"/>
        </w:rPr>
        <w:t>.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3"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4"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4"/>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xml:space="preserve">), w tym 1 </w:t>
      </w:r>
      <w:proofErr w:type="spellStart"/>
      <w:r w:rsidRPr="00325D55">
        <w:rPr>
          <w:rFonts w:ascii="Arial" w:hAnsi="Arial" w:cs="Arial"/>
          <w:sz w:val="18"/>
          <w:szCs w:val="18"/>
        </w:rPr>
        <w:t>kpl</w:t>
      </w:r>
      <w:proofErr w:type="spellEnd"/>
      <w:r w:rsidRPr="00325D55">
        <w:rPr>
          <w:rFonts w:ascii="Arial" w:hAnsi="Arial" w:cs="Arial"/>
          <w:sz w:val="18"/>
          <w:szCs w:val="18"/>
        </w:rPr>
        <w:t>.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xml:space="preserve">, z </w:t>
      </w:r>
      <w:proofErr w:type="spellStart"/>
      <w:r w:rsidR="00271984">
        <w:rPr>
          <w:rFonts w:ascii="Arial" w:hAnsi="Arial" w:cs="Arial"/>
          <w:sz w:val="18"/>
          <w:szCs w:val="18"/>
        </w:rPr>
        <w:t>późn</w:t>
      </w:r>
      <w:proofErr w:type="spellEnd"/>
      <w:r w:rsidR="00271984">
        <w:rPr>
          <w:rFonts w:ascii="Arial" w:hAnsi="Arial" w:cs="Arial"/>
          <w:sz w:val="18"/>
          <w:szCs w:val="18"/>
        </w:rPr>
        <w:t>.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oryginałów wspomnianych zgód i 1 </w:t>
      </w:r>
      <w:proofErr w:type="spellStart"/>
      <w:r w:rsidRPr="00325D55">
        <w:rPr>
          <w:rFonts w:ascii="Arial" w:hAnsi="Arial" w:cs="Arial"/>
          <w:sz w:val="18"/>
          <w:szCs w:val="18"/>
        </w:rPr>
        <w:t>kpl</w:t>
      </w:r>
      <w:proofErr w:type="spellEnd"/>
      <w:r w:rsidRPr="00325D55">
        <w:rPr>
          <w:rFonts w:ascii="Arial" w:hAnsi="Arial" w:cs="Arial"/>
          <w:sz w:val="18"/>
          <w:szCs w:val="18"/>
        </w:rPr>
        <w:t>.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w:t>
      </w:r>
      <w:proofErr w:type="spellStart"/>
      <w:r w:rsidR="00A72C45">
        <w:rPr>
          <w:szCs w:val="18"/>
        </w:rPr>
        <w:t>tiff</w:t>
      </w:r>
      <w:proofErr w:type="spellEnd"/>
      <w:r w:rsidR="00A72C45">
        <w:rPr>
          <w:szCs w:val="18"/>
        </w:rPr>
        <w:t>, .</w:t>
      </w:r>
      <w:proofErr w:type="spellStart"/>
      <w:r w:rsidR="00A72C45">
        <w:rPr>
          <w:szCs w:val="18"/>
        </w:rPr>
        <w:t>dwg</w:t>
      </w:r>
      <w:proofErr w:type="spellEnd"/>
      <w:r w:rsidR="00327C12">
        <w:rPr>
          <w:szCs w:val="18"/>
        </w:rPr>
        <w:t>, .</w:t>
      </w:r>
      <w:proofErr w:type="spellStart"/>
      <w:r w:rsidR="00327C12">
        <w:rPr>
          <w:szCs w:val="18"/>
        </w:rPr>
        <w:t>shp</w:t>
      </w:r>
      <w:proofErr w:type="spellEnd"/>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5"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5"/>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6"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6"/>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proofErr w:type="spellStart"/>
      <w:r w:rsidRPr="00325D55">
        <w:rPr>
          <w:szCs w:val="18"/>
        </w:rPr>
        <w:t>nN</w:t>
      </w:r>
      <w:proofErr w:type="spellEnd"/>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w:t>
      </w:r>
      <w:proofErr w:type="spellStart"/>
      <w:r w:rsidRPr="00325D55">
        <w:rPr>
          <w:szCs w:val="18"/>
        </w:rPr>
        <w:t>nN</w:t>
      </w:r>
      <w:proofErr w:type="spellEnd"/>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 xml:space="preserve">łaścicieli nieruchomości do ich sprzedaży lub ustanowienia służebności </w:t>
      </w:r>
      <w:proofErr w:type="spellStart"/>
      <w:r w:rsidR="004C23DB" w:rsidRPr="005A70AA">
        <w:rPr>
          <w:rFonts w:cs="Arial"/>
          <w:color w:val="000000" w:themeColor="text1"/>
          <w:sz w:val="18"/>
          <w:szCs w:val="18"/>
        </w:rPr>
        <w:t>przesyłu</w:t>
      </w:r>
      <w:proofErr w:type="spellEnd"/>
      <w:r w:rsidR="004C23DB" w:rsidRPr="005A70AA">
        <w:rPr>
          <w:rFonts w:cs="Arial"/>
          <w:color w:val="000000" w:themeColor="text1"/>
          <w:sz w:val="18"/>
          <w:szCs w:val="18"/>
        </w:rPr>
        <w:t>,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 xml:space="preserve">tym wymaganiami dotyczącymi organizacji pracy, </w:t>
      </w:r>
      <w:proofErr w:type="spellStart"/>
      <w:r w:rsidRPr="008D6CA5">
        <w:rPr>
          <w:szCs w:val="18"/>
        </w:rPr>
        <w:t>wyłączeń</w:t>
      </w:r>
      <w:proofErr w:type="spellEnd"/>
      <w:r w:rsidRPr="008D6CA5">
        <w:rPr>
          <w:szCs w:val="18"/>
        </w:rPr>
        <w:t xml:space="preserve">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t>
      </w:r>
      <w:proofErr w:type="spellStart"/>
      <w:r w:rsidRPr="008D6CA5">
        <w:rPr>
          <w:szCs w:val="18"/>
        </w:rPr>
        <w:t>wyłączeniach</w:t>
      </w:r>
      <w:proofErr w:type="spellEnd"/>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 xml:space="preserve">warunkami organizacji przez Wykonawcę </w:t>
      </w:r>
      <w:proofErr w:type="spellStart"/>
      <w:r w:rsidRPr="008D6CA5">
        <w:rPr>
          <w:szCs w:val="18"/>
        </w:rPr>
        <w:t>samodopuszczeń</w:t>
      </w:r>
      <w:proofErr w:type="spellEnd"/>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 xml:space="preserve">ochrony zdrowia (plan </w:t>
      </w:r>
      <w:proofErr w:type="spellStart"/>
      <w:r w:rsidRPr="008D6CA5">
        <w:rPr>
          <w:szCs w:val="18"/>
        </w:rPr>
        <w:t>BiOZ</w:t>
      </w:r>
      <w:proofErr w:type="spellEnd"/>
      <w:r w:rsidRPr="008D6CA5">
        <w:rPr>
          <w:szCs w:val="18"/>
        </w:rPr>
        <w:t>)</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 xml:space="preserve">uzgodnienia harmonogramu planowanych </w:t>
      </w:r>
      <w:proofErr w:type="spellStart"/>
      <w:r w:rsidRPr="008D6CA5">
        <w:rPr>
          <w:szCs w:val="18"/>
        </w:rPr>
        <w:t>wyłączeń</w:t>
      </w:r>
      <w:proofErr w:type="spellEnd"/>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 xml:space="preserve">przypadku braku możliwości wyznaczenia planowanych </w:t>
      </w:r>
      <w:proofErr w:type="spellStart"/>
      <w:r w:rsidRPr="008D6CA5">
        <w:rPr>
          <w:szCs w:val="18"/>
        </w:rPr>
        <w:t>wyłączeń</w:t>
      </w:r>
      <w:proofErr w:type="spellEnd"/>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w:t>
      </w:r>
      <w:proofErr w:type="spellStart"/>
      <w:r w:rsidRPr="008D6CA5">
        <w:rPr>
          <w:szCs w:val="18"/>
        </w:rPr>
        <w:t>shp</w:t>
      </w:r>
      <w:proofErr w:type="spellEnd"/>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 xml:space="preserve">Planem </w:t>
      </w:r>
      <w:proofErr w:type="spellStart"/>
      <w:r w:rsidRPr="008D6CA5">
        <w:rPr>
          <w:szCs w:val="18"/>
        </w:rPr>
        <w:t>BiOZ</w:t>
      </w:r>
      <w:proofErr w:type="spellEnd"/>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w:t>
      </w:r>
      <w:proofErr w:type="spellStart"/>
      <w:r w:rsidR="00482125">
        <w:rPr>
          <w:szCs w:val="18"/>
        </w:rPr>
        <w:t>t.j</w:t>
      </w:r>
      <w:proofErr w:type="spellEnd"/>
      <w:r w:rsidR="00482125">
        <w:rPr>
          <w:szCs w:val="18"/>
        </w:rPr>
        <w:t>. Dz.U. 2023</w:t>
      </w:r>
      <w:r w:rsidR="00EE0B4E" w:rsidRPr="008D6CA5">
        <w:rPr>
          <w:szCs w:val="18"/>
        </w:rPr>
        <w:t xml:space="preserve">, poz. </w:t>
      </w:r>
      <w:r w:rsidR="00482125">
        <w:rPr>
          <w:szCs w:val="18"/>
        </w:rPr>
        <w:t>1587</w:t>
      </w:r>
      <w:r w:rsidR="00EE0B4E" w:rsidRPr="008D6CA5">
        <w:rPr>
          <w:szCs w:val="18"/>
        </w:rPr>
        <w:t xml:space="preserve">, z </w:t>
      </w:r>
      <w:proofErr w:type="spellStart"/>
      <w:r w:rsidR="00EE0B4E" w:rsidRPr="008D6CA5">
        <w:rPr>
          <w:szCs w:val="18"/>
        </w:rPr>
        <w:t>późn</w:t>
      </w:r>
      <w:proofErr w:type="spellEnd"/>
      <w:r w:rsidR="00EE0B4E" w:rsidRPr="008D6CA5">
        <w:rPr>
          <w:szCs w:val="18"/>
        </w:rPr>
        <w:t>.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proofErr w:type="spellStart"/>
      <w:r w:rsidR="00EE0B4E" w:rsidRPr="008D6CA5">
        <w:rPr>
          <w:szCs w:val="18"/>
        </w:rPr>
        <w:t>t.j</w:t>
      </w:r>
      <w:proofErr w:type="spellEnd"/>
      <w:r w:rsidR="00EE0B4E" w:rsidRPr="008D6CA5">
        <w:rPr>
          <w:szCs w:val="18"/>
        </w:rPr>
        <w:t xml:space="preserve">.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xml:space="preserve">, z </w:t>
      </w:r>
      <w:proofErr w:type="spellStart"/>
      <w:r w:rsidR="0067385F">
        <w:rPr>
          <w:szCs w:val="18"/>
        </w:rPr>
        <w:t>późn</w:t>
      </w:r>
      <w:proofErr w:type="spellEnd"/>
      <w:r w:rsidR="0067385F">
        <w:rPr>
          <w:szCs w:val="18"/>
        </w:rPr>
        <w:t>.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7"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7"/>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8"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8"/>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proofErr w:type="spellStart"/>
      <w:r w:rsidR="00C74FFE" w:rsidRPr="00EA3A39">
        <w:rPr>
          <w:szCs w:val="18"/>
        </w:rPr>
        <w:t>t.j</w:t>
      </w:r>
      <w:proofErr w:type="spellEnd"/>
      <w:r w:rsidR="00C74FFE" w:rsidRPr="00EA3A39">
        <w:rPr>
          <w:szCs w:val="18"/>
        </w:rPr>
        <w:t>.</w:t>
      </w:r>
      <w:r w:rsidRPr="00EA3A39">
        <w:rPr>
          <w:szCs w:val="18"/>
        </w:rPr>
        <w:t xml:space="preserve"> Dz.U. </w:t>
      </w:r>
      <w:r w:rsidR="00C74FFE" w:rsidRPr="00EA3A39">
        <w:rPr>
          <w:szCs w:val="18"/>
        </w:rPr>
        <w:t>2022, poz. 2509</w:t>
      </w:r>
      <w:r w:rsidR="000F79AA" w:rsidRPr="00EA3A39">
        <w:rPr>
          <w:szCs w:val="18"/>
        </w:rPr>
        <w:t xml:space="preserve">, z </w:t>
      </w:r>
      <w:proofErr w:type="spellStart"/>
      <w:r w:rsidR="000F79AA" w:rsidRPr="00EA3A39">
        <w:rPr>
          <w:szCs w:val="18"/>
        </w:rPr>
        <w:t>późn</w:t>
      </w:r>
      <w:proofErr w:type="spellEnd"/>
      <w:r w:rsidR="000F79AA" w:rsidRPr="00EA3A39">
        <w:rPr>
          <w:szCs w:val="18"/>
        </w:rPr>
        <w:t>.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9"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9"/>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 xml:space="preserve">uzgodnienia harmonogramu planowanych </w:t>
      </w:r>
      <w:proofErr w:type="spellStart"/>
      <w:r w:rsidRPr="007550D6">
        <w:rPr>
          <w:szCs w:val="18"/>
        </w:rPr>
        <w:t>wyłączeń</w:t>
      </w:r>
      <w:proofErr w:type="spellEnd"/>
      <w:r w:rsidRPr="007550D6">
        <w:rPr>
          <w:szCs w:val="18"/>
        </w:rPr>
        <w:t>,</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w:t>
      </w:r>
      <w:proofErr w:type="spellStart"/>
      <w:r w:rsidR="00D9636A">
        <w:rPr>
          <w:szCs w:val="18"/>
        </w:rPr>
        <w:t>t.j</w:t>
      </w:r>
      <w:proofErr w:type="spellEnd"/>
      <w:r w:rsidR="00D9636A">
        <w:rPr>
          <w:szCs w:val="18"/>
        </w:rPr>
        <w:t>. Dz.U. 2024</w:t>
      </w:r>
      <w:r w:rsidR="00CB1007" w:rsidRPr="002B33D6">
        <w:rPr>
          <w:szCs w:val="18"/>
        </w:rPr>
        <w:t xml:space="preserve">, poz. </w:t>
      </w:r>
      <w:r w:rsidR="00D9636A">
        <w:rPr>
          <w:szCs w:val="18"/>
        </w:rPr>
        <w:t>1320</w:t>
      </w:r>
      <w:r w:rsidR="0095263B">
        <w:rPr>
          <w:szCs w:val="18"/>
        </w:rPr>
        <w:t xml:space="preserve">, z </w:t>
      </w:r>
      <w:proofErr w:type="spellStart"/>
      <w:r w:rsidR="0095263B">
        <w:rPr>
          <w:szCs w:val="18"/>
        </w:rPr>
        <w:t>późn</w:t>
      </w:r>
      <w:proofErr w:type="spellEnd"/>
      <w:r w:rsidR="0095263B">
        <w:rPr>
          <w:szCs w:val="18"/>
        </w:rPr>
        <w:t>.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20"/>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1"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1"/>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2"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2"/>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3"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3"/>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4"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 xml:space="preserve">okres </w:t>
      </w:r>
      <w:r w:rsidRPr="00F321E7">
        <w:rPr>
          <w:szCs w:val="18"/>
        </w:rPr>
        <w:t>3 lat</w:t>
      </w:r>
      <w:r w:rsidR="00A92DA6" w:rsidRPr="00F321E7">
        <w:rPr>
          <w:szCs w:val="18"/>
        </w:rPr>
        <w:t xml:space="preserve"> od </w:t>
      </w:r>
      <w:r w:rsidRPr="00F321E7">
        <w:rPr>
          <w:szCs w:val="18"/>
        </w:rPr>
        <w:t>daty dokonania przez Zamawiającego odbioru</w:t>
      </w:r>
      <w:r w:rsidR="00D9636A" w:rsidRPr="00F321E7">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4"/>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5"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5"/>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w:t>
      </w:r>
      <w:proofErr w:type="spellStart"/>
      <w:r w:rsidR="006E6466" w:rsidRPr="006E6466">
        <w:rPr>
          <w:szCs w:val="18"/>
        </w:rPr>
        <w:t>t.j</w:t>
      </w:r>
      <w:proofErr w:type="spellEnd"/>
      <w:r w:rsidR="006E6466" w:rsidRPr="006E6466">
        <w:rPr>
          <w:szCs w:val="18"/>
        </w:rPr>
        <w:t>. Dz.U. 2019, poz. 1781</w:t>
      </w:r>
      <w:r w:rsidR="006D0EB1">
        <w:rPr>
          <w:szCs w:val="18"/>
        </w:rPr>
        <w:t xml:space="preserve">, z </w:t>
      </w:r>
      <w:proofErr w:type="spellStart"/>
      <w:r w:rsidR="006D0EB1">
        <w:rPr>
          <w:szCs w:val="18"/>
        </w:rPr>
        <w:t>późn</w:t>
      </w:r>
      <w:proofErr w:type="spellEnd"/>
      <w:r w:rsidR="006D0EB1">
        <w:rPr>
          <w:szCs w:val="18"/>
        </w:rPr>
        <w:t>.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w:t>
      </w:r>
      <w:proofErr w:type="spellStart"/>
      <w:r w:rsidRPr="00560505">
        <w:rPr>
          <w:szCs w:val="18"/>
        </w:rPr>
        <w:t>zabruki</w:t>
      </w:r>
      <w:proofErr w:type="spellEnd"/>
      <w:r w:rsidRPr="00560505">
        <w:rPr>
          <w:szCs w:val="18"/>
        </w:rPr>
        <w:t>),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t>
      </w:r>
      <w:proofErr w:type="spellStart"/>
      <w:r w:rsidRPr="00560505">
        <w:rPr>
          <w:szCs w:val="18"/>
        </w:rPr>
        <w:t>wyłączeń</w:t>
      </w:r>
      <w:proofErr w:type="spellEnd"/>
      <w:r w:rsidRPr="00560505">
        <w:rPr>
          <w:szCs w:val="18"/>
        </w:rPr>
        <w:t xml:space="preserve"> sieci/urządzeń Zamawiającego oraz zachowania wymaganego maksymalnego dopuszczalnego czasu </w:t>
      </w:r>
      <w:proofErr w:type="spellStart"/>
      <w:r w:rsidRPr="00560505">
        <w:rPr>
          <w:szCs w:val="18"/>
        </w:rPr>
        <w:t>wyłączeń</w:t>
      </w:r>
      <w:proofErr w:type="spellEnd"/>
      <w:r w:rsidRPr="00560505">
        <w:rPr>
          <w:szCs w:val="18"/>
        </w:rPr>
        <w:t xml:space="preserve">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w:t>
      </w:r>
      <w:proofErr w:type="spellStart"/>
      <w:r w:rsidR="008A619B">
        <w:rPr>
          <w:rFonts w:ascii="Arial" w:hAnsi="Arial" w:cs="Arial"/>
          <w:sz w:val="18"/>
          <w:szCs w:val="18"/>
        </w:rPr>
        <w:t>t.j</w:t>
      </w:r>
      <w:proofErr w:type="spellEnd"/>
      <w:r w:rsidR="008A619B">
        <w:rPr>
          <w:rFonts w:ascii="Arial" w:hAnsi="Arial" w:cs="Arial"/>
          <w:sz w:val="18"/>
          <w:szCs w:val="18"/>
        </w:rPr>
        <w:t>. Dz.U. 2024, poz. 620</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t>
      </w:r>
      <w:proofErr w:type="spellStart"/>
      <w:r w:rsidRPr="00EA3A39">
        <w:rPr>
          <w:szCs w:val="18"/>
        </w:rPr>
        <w:t>współwykonywana</w:t>
      </w:r>
      <w:proofErr w:type="spellEnd"/>
      <w:r w:rsidRPr="00EA3A39">
        <w:rPr>
          <w:szCs w:val="18"/>
        </w:rPr>
        <w:t xml:space="preserve">.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w:t>
      </w:r>
      <w:proofErr w:type="spellStart"/>
      <w:r w:rsidR="00BB0BC9">
        <w:rPr>
          <w:rFonts w:ascii="Arial" w:eastAsia="Calibri" w:hAnsi="Arial" w:cs="Arial"/>
          <w:sz w:val="18"/>
          <w:szCs w:val="18"/>
        </w:rPr>
        <w:t>t.j</w:t>
      </w:r>
      <w:proofErr w:type="spellEnd"/>
      <w:r w:rsidR="00BB0BC9">
        <w:rPr>
          <w:rFonts w:ascii="Arial" w:eastAsia="Calibri" w:hAnsi="Arial" w:cs="Arial"/>
          <w:sz w:val="18"/>
          <w:szCs w:val="18"/>
        </w:rPr>
        <w:t>. Dz.</w:t>
      </w:r>
      <w:r w:rsidR="006D184C">
        <w:rPr>
          <w:rFonts w:ascii="Arial" w:eastAsia="Calibri" w:hAnsi="Arial" w:cs="Arial"/>
          <w:sz w:val="18"/>
          <w:szCs w:val="18"/>
        </w:rPr>
        <w:t>U. 2023, poz. 1124,</w:t>
      </w:r>
      <w:r w:rsidRPr="00560505">
        <w:rPr>
          <w:rFonts w:ascii="Arial" w:eastAsia="Calibri" w:hAnsi="Arial" w:cs="Arial"/>
          <w:sz w:val="18"/>
          <w:szCs w:val="18"/>
        </w:rPr>
        <w:t xml:space="preserve"> 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o rachunkowości (</w:t>
      </w:r>
      <w:proofErr w:type="spellStart"/>
      <w:r w:rsidR="006D184C">
        <w:rPr>
          <w:rFonts w:ascii="Arial" w:eastAsia="Calibri" w:hAnsi="Arial" w:cs="Arial"/>
          <w:sz w:val="18"/>
          <w:szCs w:val="18"/>
        </w:rPr>
        <w:t>t.j</w:t>
      </w:r>
      <w:proofErr w:type="spellEnd"/>
      <w:r w:rsidR="006D184C">
        <w:rPr>
          <w:rFonts w:ascii="Arial" w:eastAsia="Calibri" w:hAnsi="Arial" w:cs="Arial"/>
          <w:sz w:val="18"/>
          <w:szCs w:val="18"/>
        </w:rPr>
        <w:t xml:space="preserve">.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 xml:space="preserve">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EA3A39">
        <w:rPr>
          <w:rFonts w:cs="Arial"/>
          <w:color w:val="auto"/>
          <w:sz w:val="18"/>
          <w:szCs w:val="18"/>
        </w:rPr>
        <w:t>późn</w:t>
      </w:r>
      <w:proofErr w:type="spellEnd"/>
      <w:r w:rsidRPr="00EA3A39">
        <w:rPr>
          <w:rFonts w:cs="Arial"/>
          <w:color w:val="auto"/>
          <w:sz w:val="18"/>
          <w:szCs w:val="18"/>
        </w:rPr>
        <w:t>.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765/2006 – oznacza Rozporządzenie Rady (WE) nr 765/2006 z dnia 18 maja 2006 r. dotyczące środków ograniczających w związku z sytuacją na Białorusi i udziałem Białorusi w agresji Rosji wobec Ukrainy (Dz. U. UE. L. z 2006 r. Nr 134, str. 1 z </w:t>
      </w:r>
      <w:proofErr w:type="spellStart"/>
      <w:r w:rsidRPr="00EA3A39">
        <w:rPr>
          <w:rFonts w:cs="Arial"/>
          <w:color w:val="auto"/>
          <w:sz w:val="18"/>
          <w:szCs w:val="18"/>
        </w:rPr>
        <w:t>późn</w:t>
      </w:r>
      <w:proofErr w:type="spellEnd"/>
      <w:r w:rsidRPr="00EA3A39">
        <w:rPr>
          <w:rFonts w:cs="Arial"/>
          <w:color w:val="auto"/>
          <w:sz w:val="18"/>
          <w:szCs w:val="18"/>
        </w:rPr>
        <w:t>.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w:t>
      </w:r>
      <w:proofErr w:type="spellStart"/>
      <w:r w:rsidRPr="00EA3A39">
        <w:rPr>
          <w:rFonts w:cs="Arial"/>
          <w:color w:val="auto"/>
          <w:sz w:val="18"/>
          <w:szCs w:val="18"/>
        </w:rPr>
        <w:t>późn</w:t>
      </w:r>
      <w:proofErr w:type="spellEnd"/>
      <w:r w:rsidRPr="00EA3A39">
        <w:rPr>
          <w:rFonts w:cs="Arial"/>
          <w:color w:val="auto"/>
          <w:sz w:val="18"/>
          <w:szCs w:val="18"/>
        </w:rPr>
        <w:t xml:space="preserve">.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proofErr w:type="spellStart"/>
      <w:r w:rsidR="005917AB" w:rsidRPr="00EA3A39">
        <w:rPr>
          <w:rFonts w:cs="Arial"/>
          <w:color w:val="auto"/>
          <w:sz w:val="18"/>
          <w:szCs w:val="18"/>
        </w:rPr>
        <w:t>t.j</w:t>
      </w:r>
      <w:proofErr w:type="spellEnd"/>
      <w:r w:rsidR="005917AB" w:rsidRPr="00EA3A39">
        <w:rPr>
          <w:rFonts w:cs="Arial"/>
          <w:color w:val="auto"/>
          <w:sz w:val="18"/>
          <w:szCs w:val="18"/>
        </w:rPr>
        <w:t xml:space="preserve">.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 xml:space="preserve">z </w:t>
      </w:r>
      <w:proofErr w:type="spellStart"/>
      <w:r w:rsidR="00F1735C">
        <w:rPr>
          <w:rFonts w:cs="Arial"/>
          <w:color w:val="auto"/>
          <w:sz w:val="18"/>
          <w:szCs w:val="18"/>
        </w:rPr>
        <w:t>późn</w:t>
      </w:r>
      <w:proofErr w:type="spellEnd"/>
      <w:r w:rsidR="00F1735C">
        <w:rPr>
          <w:rFonts w:cs="Arial"/>
          <w:color w:val="auto"/>
          <w:sz w:val="18"/>
          <w:szCs w:val="18"/>
        </w:rPr>
        <w:t>.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6"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6"/>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 xml:space="preserve">ze skutkiem ex </w:t>
      </w:r>
      <w:proofErr w:type="spellStart"/>
      <w:r w:rsidRPr="00EA3A39">
        <w:rPr>
          <w:szCs w:val="18"/>
        </w:rPr>
        <w:t>tunc</w:t>
      </w:r>
      <w:proofErr w:type="spellEnd"/>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w:t>
      </w:r>
      <w:proofErr w:type="spellStart"/>
      <w:r w:rsidR="008B1B6F">
        <w:rPr>
          <w:szCs w:val="18"/>
        </w:rPr>
        <w:t>t.j</w:t>
      </w:r>
      <w:proofErr w:type="spellEnd"/>
      <w:r w:rsidR="008B1B6F">
        <w:rPr>
          <w:szCs w:val="18"/>
        </w:rPr>
        <w:t>. Dz.U. 2024, poz. 18</w:t>
      </w:r>
      <w:r w:rsidRPr="00560505">
        <w:rPr>
          <w:szCs w:val="18"/>
        </w:rPr>
        <w:t xml:space="preserve">, z </w:t>
      </w:r>
      <w:proofErr w:type="spellStart"/>
      <w:r w:rsidRPr="00560505">
        <w:rPr>
          <w:szCs w:val="18"/>
        </w:rPr>
        <w:t>późn</w:t>
      </w:r>
      <w:proofErr w:type="spellEnd"/>
      <w:r w:rsidRPr="00560505">
        <w:rPr>
          <w:szCs w:val="18"/>
        </w:rPr>
        <w:t>.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3"/>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6"/>
          <w:footerReference w:type="default" r:id="rId17"/>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D476A" w14:textId="77777777" w:rsidR="00AA5770" w:rsidRDefault="00AA5770">
      <w:r>
        <w:separator/>
      </w:r>
    </w:p>
  </w:endnote>
  <w:endnote w:type="continuationSeparator" w:id="0">
    <w:p w14:paraId="740B7CA1" w14:textId="77777777" w:rsidR="00AA5770" w:rsidRDefault="00AA5770">
      <w:r>
        <w:continuationSeparator/>
      </w:r>
    </w:p>
  </w:endnote>
  <w:endnote w:type="continuationNotice" w:id="1">
    <w:p w14:paraId="128A7B5E" w14:textId="77777777" w:rsidR="00AA5770" w:rsidRDefault="00AA577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Content>
      <w:p w14:paraId="0A0C8700" w14:textId="6F0B358E" w:rsidR="003E60B2" w:rsidRDefault="003E60B2" w:rsidP="009F5A4C">
        <w:pPr>
          <w:pStyle w:val="Stopka"/>
          <w:jc w:val="right"/>
        </w:pPr>
        <w:r>
          <w:fldChar w:fldCharType="begin"/>
        </w:r>
        <w:r>
          <w:instrText>PAGE   \* MERGEFORMAT</w:instrText>
        </w:r>
        <w:r>
          <w:fldChar w:fldCharType="separate"/>
        </w:r>
        <w:r w:rsidR="000A1A1F">
          <w:rPr>
            <w:noProof/>
          </w:rPr>
          <w:t>1</w:t>
        </w:r>
        <w:r>
          <w:fldChar w:fldCharType="end"/>
        </w:r>
      </w:p>
    </w:sdtContent>
  </w:sdt>
  <w:p w14:paraId="533FF8D1" w14:textId="77777777" w:rsidR="003E60B2" w:rsidRDefault="003E60B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3E60B2" w:rsidRPr="00472B1E" w:rsidRDefault="003E60B2">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3E60B2" w:rsidRDefault="003E60B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Content>
      <w:p w14:paraId="274235A7" w14:textId="547F496B" w:rsidR="003E60B2" w:rsidRDefault="003E60B2">
        <w:pPr>
          <w:pStyle w:val="Stopka"/>
          <w:jc w:val="center"/>
        </w:pPr>
        <w:r>
          <w:fldChar w:fldCharType="begin"/>
        </w:r>
        <w:r>
          <w:instrText>PAGE   \* MERGEFORMAT</w:instrText>
        </w:r>
        <w:r>
          <w:fldChar w:fldCharType="separate"/>
        </w:r>
        <w:r w:rsidR="000A1A1F">
          <w:rPr>
            <w:noProof/>
          </w:rPr>
          <w:t>15</w:t>
        </w:r>
        <w:r>
          <w:fldChar w:fldCharType="end"/>
        </w:r>
      </w:p>
    </w:sdtContent>
  </w:sdt>
  <w:p w14:paraId="2082B405" w14:textId="77777777" w:rsidR="003E60B2" w:rsidRDefault="003E60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18CAF" w14:textId="77777777" w:rsidR="00AA5770" w:rsidRDefault="00AA5770">
      <w:r>
        <w:separator/>
      </w:r>
    </w:p>
  </w:footnote>
  <w:footnote w:type="continuationSeparator" w:id="0">
    <w:p w14:paraId="3F43D3CC" w14:textId="77777777" w:rsidR="00AA5770" w:rsidRDefault="00AA5770">
      <w:r>
        <w:continuationSeparator/>
      </w:r>
    </w:p>
  </w:footnote>
  <w:footnote w:type="continuationNotice" w:id="1">
    <w:p w14:paraId="1828A2B8" w14:textId="77777777" w:rsidR="00AA5770" w:rsidRDefault="00AA577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3E60B2" w:rsidRPr="00DA3E53" w:rsidRDefault="003E60B2"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3E60B2" w:rsidRDefault="003E60B2"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3E60B2" w:rsidRPr="00312334" w:rsidRDefault="003E60B2" w:rsidP="00DF5594">
    <w:pPr>
      <w:pStyle w:val="Nagwek"/>
      <w:tabs>
        <w:tab w:val="clear" w:pos="4536"/>
      </w:tabs>
      <w:spacing w:line="240" w:lineRule="auto"/>
      <w:ind w:left="142"/>
      <w:jc w:val="right"/>
      <w:rPr>
        <w:i/>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3E60B2" w:rsidRPr="00312334" w:rsidRDefault="003E60B2"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3E60B2" w:rsidRPr="00DA3E53" w:rsidRDefault="003E60B2"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3E60B2" w:rsidRPr="00312334" w:rsidRDefault="003E60B2"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A34347"/>
    <w:multiLevelType w:val="hybridMultilevel"/>
    <w:tmpl w:val="84AA08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6"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30" w15:restartNumberingAfterBreak="0">
    <w:nsid w:val="65C61749"/>
    <w:multiLevelType w:val="hybridMultilevel"/>
    <w:tmpl w:val="14B24D40"/>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1"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2"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9"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0"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1"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1443762642">
    <w:abstractNumId w:val="2"/>
  </w:num>
  <w:num w:numId="2" w16cid:durableId="2006934161">
    <w:abstractNumId w:val="32"/>
    <w:lvlOverride w:ilvl="0">
      <w:startOverride w:val="1"/>
    </w:lvlOverride>
  </w:num>
  <w:num w:numId="3" w16cid:durableId="274292138">
    <w:abstractNumId w:val="12"/>
  </w:num>
  <w:num w:numId="4" w16cid:durableId="1082533697">
    <w:abstractNumId w:val="34"/>
  </w:num>
  <w:num w:numId="5" w16cid:durableId="1925799206">
    <w:abstractNumId w:val="37"/>
  </w:num>
  <w:num w:numId="6" w16cid:durableId="40400827">
    <w:abstractNumId w:val="42"/>
  </w:num>
  <w:num w:numId="7" w16cid:durableId="503790392">
    <w:abstractNumId w:val="35"/>
  </w:num>
  <w:num w:numId="8" w16cid:durableId="1482885196">
    <w:abstractNumId w:val="10"/>
  </w:num>
  <w:num w:numId="9" w16cid:durableId="783768542">
    <w:abstractNumId w:val="33"/>
  </w:num>
  <w:num w:numId="10" w16cid:durableId="1302617666">
    <w:abstractNumId w:val="1"/>
  </w:num>
  <w:num w:numId="11" w16cid:durableId="58598227">
    <w:abstractNumId w:val="31"/>
  </w:num>
  <w:num w:numId="12" w16cid:durableId="478425988">
    <w:abstractNumId w:val="13"/>
  </w:num>
  <w:num w:numId="13" w16cid:durableId="13389241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9539459">
    <w:abstractNumId w:val="25"/>
  </w:num>
  <w:num w:numId="15" w16cid:durableId="549805416">
    <w:abstractNumId w:val="4"/>
  </w:num>
  <w:num w:numId="16" w16cid:durableId="1833990149">
    <w:abstractNumId w:val="37"/>
    <w:lvlOverride w:ilvl="0">
      <w:startOverride w:val="1"/>
    </w:lvlOverride>
  </w:num>
  <w:num w:numId="17" w16cid:durableId="879048010">
    <w:abstractNumId w:val="3"/>
  </w:num>
  <w:num w:numId="18" w16cid:durableId="687293848">
    <w:abstractNumId w:val="16"/>
  </w:num>
  <w:num w:numId="19" w16cid:durableId="7088417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26117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55632052">
    <w:abstractNumId w:val="3"/>
  </w:num>
  <w:num w:numId="22" w16cid:durableId="406612988">
    <w:abstractNumId w:val="7"/>
  </w:num>
  <w:num w:numId="23" w16cid:durableId="9810776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87138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089345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9467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66428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523977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101811">
    <w:abstractNumId w:val="18"/>
  </w:num>
  <w:num w:numId="30" w16cid:durableId="2024699333">
    <w:abstractNumId w:val="24"/>
  </w:num>
  <w:num w:numId="31" w16cid:durableId="145244778">
    <w:abstractNumId w:val="38"/>
  </w:num>
  <w:num w:numId="32" w16cid:durableId="1983806877">
    <w:abstractNumId w:val="22"/>
  </w:num>
  <w:num w:numId="33" w16cid:durableId="125395939">
    <w:abstractNumId w:val="17"/>
  </w:num>
  <w:num w:numId="34" w16cid:durableId="157309242">
    <w:abstractNumId w:val="32"/>
  </w:num>
  <w:num w:numId="35" w16cid:durableId="2044549095">
    <w:abstractNumId w:val="21"/>
  </w:num>
  <w:num w:numId="36" w16cid:durableId="1892964104">
    <w:abstractNumId w:val="40"/>
  </w:num>
  <w:num w:numId="37" w16cid:durableId="2131120370">
    <w:abstractNumId w:val="29"/>
  </w:num>
  <w:num w:numId="38" w16cid:durableId="1376585402">
    <w:abstractNumId w:val="5"/>
  </w:num>
  <w:num w:numId="39" w16cid:durableId="627202152">
    <w:abstractNumId w:val="26"/>
  </w:num>
  <w:num w:numId="40" w16cid:durableId="565117135">
    <w:abstractNumId w:val="27"/>
  </w:num>
  <w:num w:numId="41" w16cid:durableId="1583683693">
    <w:abstractNumId w:val="14"/>
  </w:num>
  <w:num w:numId="42" w16cid:durableId="20366864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700415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9806886">
    <w:abstractNumId w:val="8"/>
  </w:num>
  <w:num w:numId="45" w16cid:durableId="4392547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74789261">
    <w:abstractNumId w:val="9"/>
  </w:num>
  <w:num w:numId="47" w16cid:durableId="1347513153">
    <w:abstractNumId w:val="6"/>
  </w:num>
  <w:num w:numId="48" w16cid:durableId="1489125821">
    <w:abstractNumId w:val="36"/>
  </w:num>
  <w:num w:numId="49" w16cid:durableId="1006979057">
    <w:abstractNumId w:val="28"/>
  </w:num>
  <w:num w:numId="50" w16cid:durableId="267934873">
    <w:abstractNumId w:val="15"/>
  </w:num>
  <w:num w:numId="51" w16cid:durableId="1826583746">
    <w:abstractNumId w:val="23"/>
  </w:num>
  <w:num w:numId="52" w16cid:durableId="824929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15205090">
    <w:abstractNumId w:val="39"/>
  </w:num>
  <w:num w:numId="54" w16cid:durableId="1175346252">
    <w:abstractNumId w:val="3"/>
    <w:lvlOverride w:ilvl="0">
      <w:startOverride w:val="1"/>
    </w:lvlOverride>
    <w:lvlOverride w:ilvl="1">
      <w:startOverride w:val="1"/>
    </w:lvlOverride>
  </w:num>
  <w:num w:numId="55" w16cid:durableId="18579628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1069202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970961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8027221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618225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051501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114390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418202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754020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90086396">
    <w:abstractNumId w:val="34"/>
    <w:lvlOverride w:ilvl="0">
      <w:startOverride w:val="1"/>
    </w:lvlOverride>
  </w:num>
  <w:num w:numId="65" w16cid:durableId="467670705">
    <w:abstractNumId w:val="41"/>
  </w:num>
  <w:num w:numId="66" w16cid:durableId="347830411">
    <w:abstractNumId w:val="19"/>
  </w:num>
  <w:num w:numId="67" w16cid:durableId="1739815837">
    <w:abstractNumId w:val="0"/>
  </w:num>
  <w:num w:numId="68" w16cid:durableId="199827308">
    <w:abstractNumId w:val="3"/>
  </w:num>
  <w:num w:numId="69" w16cid:durableId="1099527474">
    <w:abstractNumId w:val="43"/>
  </w:num>
  <w:num w:numId="70" w16cid:durableId="969630605">
    <w:abstractNumId w:val="3"/>
  </w:num>
  <w:num w:numId="71" w16cid:durableId="1717195313">
    <w:abstractNumId w:val="11"/>
  </w:num>
  <w:num w:numId="72" w16cid:durableId="1894002085">
    <w:abstractNumId w:val="30"/>
  </w:num>
  <w:num w:numId="73" w16cid:durableId="1210413889">
    <w:abstractNumId w:val="20"/>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zyra Małgorzata [PGE S.A.]">
    <w15:presenceInfo w15:providerId="AD" w15:userId="S::Malgorzata.Kozyra@gkpge.pl::6884af5d-664e-4cc6-be24-d0813fc845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1A1F"/>
    <w:rsid w:val="000A202D"/>
    <w:rsid w:val="000A2476"/>
    <w:rsid w:val="000A30C7"/>
    <w:rsid w:val="000A3369"/>
    <w:rsid w:val="000A350D"/>
    <w:rsid w:val="000A3975"/>
    <w:rsid w:val="000A4765"/>
    <w:rsid w:val="000A54AB"/>
    <w:rsid w:val="000A5E9F"/>
    <w:rsid w:val="000A600C"/>
    <w:rsid w:val="000A629B"/>
    <w:rsid w:val="000A6865"/>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3AD8"/>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651B"/>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1C48"/>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4C2"/>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2749"/>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0B2"/>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1FA"/>
    <w:rsid w:val="004404A7"/>
    <w:rsid w:val="004404F5"/>
    <w:rsid w:val="00441A07"/>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4F05"/>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34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C3"/>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86B"/>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4DB0"/>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46C"/>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32B"/>
    <w:rsid w:val="00635504"/>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5B3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87296"/>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49D8"/>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796"/>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770"/>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512"/>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3AE6"/>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5D86"/>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2C61"/>
    <w:rsid w:val="00DD391A"/>
    <w:rsid w:val="00DD4F6C"/>
    <w:rsid w:val="00DD58DA"/>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49CF"/>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CC1"/>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1E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488"/>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efaktura.pge-dystrybucja@archidoc.pl"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wzór umowy na RB+DP i OWU cz.1 i 3.docx</dmsv2BaseFileName>
    <dmsv2BaseDisplayName xmlns="http://schemas.microsoft.com/sharepoint/v3">Załącznik nr 5 do SWZ wzór umowy na RB+DP i OWU cz.1 i 3</dmsv2BaseDisplayName>
    <dmsv2SWPP2ObjectNumber xmlns="http://schemas.microsoft.com/sharepoint/v3">POST/DYS/OLD/GZ/00088/2026                        </dmsv2SWPP2ObjectNumber>
    <dmsv2SWPP2SumMD5 xmlns="http://schemas.microsoft.com/sharepoint/v3">e58d79c776070d698286eb060e870d1e</dmsv2SWPP2SumMD5>
    <dmsv2BaseMoved xmlns="http://schemas.microsoft.com/sharepoint/v3">false</dmsv2BaseMoved>
    <dmsv2BaseIsSensitive xmlns="http://schemas.microsoft.com/sharepoint/v3">true</dmsv2BaseIsSensitive>
    <dmsv2SWPP2IDSWPP2 xmlns="http://schemas.microsoft.com/sharepoint/v3">703459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24126548</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JEUP5JKVCYQC-1092029480-1164</_dlc_DocId>
    <_dlc_DocIdUrl xmlns="a19cb1c7-c5c7-46d4-85ae-d83685407bba">
      <Url>https://swpp2.dms.gkpge.pl/sites/41/_layouts/15/DocIdRedir.aspx?ID=JEUP5JKVCYQC-1092029480-1164</Url>
      <Description>JEUP5JKVCYQC-1092029480-1164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B5E5E32-49A0-47DF-ABFF-A9BDC9414DDD}">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5B568917-6400-4B6C-AAB0-B4271258503E}"/>
</file>

<file path=customXml/itemProps3.xml><?xml version="1.0" encoding="utf-8"?>
<ds:datastoreItem xmlns:ds="http://schemas.openxmlformats.org/officeDocument/2006/customXml" ds:itemID="{D326BC2D-910F-43D6-B653-3CA14807F201}">
  <ds:schemaRefs>
    <ds:schemaRef ds:uri="http://schemas.openxmlformats.org/officeDocument/2006/bibliography"/>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95F1BB29-1685-4B06-87B5-89BB0DBD2C0C}"/>
</file>

<file path=docProps/app.xml><?xml version="1.0" encoding="utf-8"?>
<Properties xmlns="http://schemas.openxmlformats.org/officeDocument/2006/extended-properties" xmlns:vt="http://schemas.openxmlformats.org/officeDocument/2006/docPropsVTypes">
  <Template>Normal</Template>
  <TotalTime>1</TotalTime>
  <Pages>27</Pages>
  <Words>22209</Words>
  <Characters>133260</Characters>
  <Application>Microsoft Office Word</Application>
  <DocSecurity>0</DocSecurity>
  <Lines>1110</Lines>
  <Paragraphs>310</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155159</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Kozyra Małgorzata [PGE S.A.]</cp:lastModifiedBy>
  <cp:revision>2</cp:revision>
  <cp:lastPrinted>2024-09-05T12:02:00Z</cp:lastPrinted>
  <dcterms:created xsi:type="dcterms:W3CDTF">2025-05-07T08:43:00Z</dcterms:created>
  <dcterms:modified xsi:type="dcterms:W3CDTF">2025-05-07T08:43:00Z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ocset_NoMedatataSyncRequired">
    <vt:lpwstr>False</vt:lpwstr>
  </property>
  <property fmtid="{D5CDD505-2E9C-101B-9397-08002B2CF9AE}" pid="4" name="_dlc_DocIdItemGuid">
    <vt:lpwstr>9ef914ec-b1d8-4ce5-9c1e-99ef19e4c888</vt:lpwstr>
  </property>
</Properties>
</file>